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174" w:rsidRPr="001F272B" w:rsidRDefault="00910174" w:rsidP="00B41D00">
      <w:bookmarkStart w:id="0" w:name="_GoBack"/>
      <w:bookmarkEnd w:id="0"/>
    </w:p>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B28DF">
      <w:pPr>
        <w:jc w:val="center"/>
      </w:pPr>
      <w:r w:rsidRPr="001F272B">
        <w:rPr>
          <w:noProof/>
        </w:rPr>
        <w:drawing>
          <wp:inline distT="0" distB="0" distL="0" distR="0" wp14:anchorId="7C9D3780" wp14:editId="3667194B">
            <wp:extent cx="962025" cy="6096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rrior_logo4.tiff"/>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2515" cy="609973"/>
                    </a:xfrm>
                    <a:prstGeom prst="rect">
                      <a:avLst/>
                    </a:prstGeom>
                  </pic:spPr>
                </pic:pic>
              </a:graphicData>
            </a:graphic>
          </wp:inline>
        </w:drawing>
      </w:r>
    </w:p>
    <w:p w:rsidR="00910174" w:rsidRPr="001F272B" w:rsidRDefault="00910174" w:rsidP="00B41D00"/>
    <w:p w:rsidR="00910174" w:rsidRPr="001F272B" w:rsidRDefault="00910174" w:rsidP="00B41D00"/>
    <w:p w:rsidR="00C130FA" w:rsidRPr="00686064" w:rsidRDefault="00C130FA" w:rsidP="00BB28DF">
      <w:pPr>
        <w:jc w:val="center"/>
        <w:rPr>
          <w:b/>
        </w:rPr>
      </w:pPr>
      <w:r w:rsidRPr="00686064">
        <w:rPr>
          <w:b/>
        </w:rPr>
        <w:t>Wayne State University</w:t>
      </w:r>
    </w:p>
    <w:p w:rsidR="00C130FA" w:rsidRPr="00686064" w:rsidRDefault="00C130FA" w:rsidP="00BB28DF">
      <w:pPr>
        <w:jc w:val="center"/>
        <w:rPr>
          <w:b/>
        </w:rPr>
      </w:pPr>
      <w:r w:rsidRPr="00686064">
        <w:rPr>
          <w:b/>
        </w:rPr>
        <w:t>Utility Pilot Project Design Team</w:t>
      </w:r>
    </w:p>
    <w:p w:rsidR="00C130FA" w:rsidRPr="00686064" w:rsidRDefault="00C130FA" w:rsidP="00BB28DF">
      <w:pPr>
        <w:jc w:val="center"/>
        <w:rPr>
          <w:b/>
        </w:rPr>
      </w:pPr>
      <w:r w:rsidRPr="00686064">
        <w:rPr>
          <w:b/>
        </w:rPr>
        <w:t>Pilot Methodology</w:t>
      </w:r>
    </w:p>
    <w:p w:rsidR="00910174" w:rsidRPr="001F272B" w:rsidRDefault="00910174" w:rsidP="00B41D00"/>
    <w:p w:rsidR="00910174" w:rsidRPr="001F272B" w:rsidRDefault="00910174" w:rsidP="00B41D00">
      <w:r w:rsidRPr="001F272B">
        <w:t xml:space="preserve"> </w:t>
      </w:r>
    </w:p>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p w:rsidR="00910174" w:rsidRPr="001F272B" w:rsidRDefault="00910174" w:rsidP="00B41D00">
      <w:r w:rsidRPr="001F272B">
        <w:br w:type="page"/>
      </w:r>
    </w:p>
    <w:sdt>
      <w:sdtPr>
        <w:rPr>
          <w:rFonts w:asciiTheme="minorHAnsi" w:eastAsiaTheme="minorHAnsi" w:hAnsiTheme="minorHAnsi" w:cstheme="minorBidi"/>
          <w:b w:val="0"/>
          <w:bCs w:val="0"/>
          <w:color w:val="auto"/>
          <w:sz w:val="22"/>
          <w:szCs w:val="22"/>
          <w:lang w:eastAsia="en-US"/>
        </w:rPr>
        <w:id w:val="1935870386"/>
        <w:docPartObj>
          <w:docPartGallery w:val="Table of Contents"/>
          <w:docPartUnique/>
        </w:docPartObj>
      </w:sdtPr>
      <w:sdtEndPr>
        <w:rPr>
          <w:rFonts w:ascii="ITC Stone Sans" w:hAnsi="ITC Stone Sans"/>
          <w:noProof/>
        </w:rPr>
      </w:sdtEndPr>
      <w:sdtContent>
        <w:p w:rsidR="00C550AA" w:rsidRDefault="00C550AA" w:rsidP="00BB28DF">
          <w:pPr>
            <w:pStyle w:val="TOCHeading"/>
            <w:numPr>
              <w:ilvl w:val="0"/>
              <w:numId w:val="0"/>
            </w:numPr>
            <w:ind w:left="360" w:hanging="360"/>
          </w:pPr>
          <w:r>
            <w:t>Contents</w:t>
          </w:r>
        </w:p>
        <w:p w:rsidR="00D14E3F" w:rsidRDefault="00C550AA" w:rsidP="00B41D00">
          <w:pPr>
            <w:pStyle w:val="TOC1"/>
            <w:rPr>
              <w:rFonts w:eastAsiaTheme="minorEastAsia"/>
              <w:noProof/>
            </w:rPr>
          </w:pPr>
          <w:r>
            <w:fldChar w:fldCharType="begin"/>
          </w:r>
          <w:r>
            <w:instrText xml:space="preserve"> TOC \o "1-3" \h \z \u </w:instrText>
          </w:r>
          <w:r>
            <w:fldChar w:fldCharType="separate"/>
          </w:r>
          <w:hyperlink w:anchor="_Toc315300022" w:history="1">
            <w:r w:rsidR="00D14E3F" w:rsidRPr="005749F4">
              <w:rPr>
                <w:rStyle w:val="Hyperlink"/>
                <w:noProof/>
              </w:rPr>
              <w:t>Executive Summary</w:t>
            </w:r>
            <w:r w:rsidR="00D14E3F">
              <w:rPr>
                <w:noProof/>
                <w:webHidden/>
              </w:rPr>
              <w:tab/>
            </w:r>
            <w:r w:rsidR="00D14E3F">
              <w:rPr>
                <w:noProof/>
                <w:webHidden/>
              </w:rPr>
              <w:fldChar w:fldCharType="begin"/>
            </w:r>
            <w:r w:rsidR="00D14E3F">
              <w:rPr>
                <w:noProof/>
                <w:webHidden/>
              </w:rPr>
              <w:instrText xml:space="preserve"> PAGEREF _Toc315300022 \h </w:instrText>
            </w:r>
            <w:r w:rsidR="00D14E3F">
              <w:rPr>
                <w:noProof/>
                <w:webHidden/>
              </w:rPr>
            </w:r>
            <w:r w:rsidR="00D14E3F">
              <w:rPr>
                <w:noProof/>
                <w:webHidden/>
              </w:rPr>
              <w:fldChar w:fldCharType="separate"/>
            </w:r>
            <w:r w:rsidR="00B41D00">
              <w:rPr>
                <w:noProof/>
                <w:webHidden/>
              </w:rPr>
              <w:t>4</w:t>
            </w:r>
            <w:r w:rsidR="00D14E3F">
              <w:rPr>
                <w:noProof/>
                <w:webHidden/>
              </w:rPr>
              <w:fldChar w:fldCharType="end"/>
            </w:r>
          </w:hyperlink>
        </w:p>
        <w:p w:rsidR="00D14E3F" w:rsidRDefault="00DA6D32" w:rsidP="00B41D00">
          <w:pPr>
            <w:pStyle w:val="TOC1"/>
            <w:rPr>
              <w:rFonts w:eastAsiaTheme="minorEastAsia"/>
              <w:noProof/>
            </w:rPr>
          </w:pPr>
          <w:hyperlink w:anchor="_Toc315300023" w:history="1">
            <w:r w:rsidR="00D14E3F" w:rsidRPr="005749F4">
              <w:rPr>
                <w:rStyle w:val="Hyperlink"/>
                <w:noProof/>
              </w:rPr>
              <w:t>Summary of Recommendations</w:t>
            </w:r>
            <w:r w:rsidR="00D14E3F">
              <w:rPr>
                <w:noProof/>
                <w:webHidden/>
              </w:rPr>
              <w:tab/>
            </w:r>
            <w:r w:rsidR="00D14E3F">
              <w:rPr>
                <w:noProof/>
                <w:webHidden/>
              </w:rPr>
              <w:fldChar w:fldCharType="begin"/>
            </w:r>
            <w:r w:rsidR="00D14E3F">
              <w:rPr>
                <w:noProof/>
                <w:webHidden/>
              </w:rPr>
              <w:instrText xml:space="preserve"> PAGEREF _Toc315300023 \h </w:instrText>
            </w:r>
            <w:r w:rsidR="00D14E3F">
              <w:rPr>
                <w:noProof/>
                <w:webHidden/>
              </w:rPr>
            </w:r>
            <w:r w:rsidR="00D14E3F">
              <w:rPr>
                <w:noProof/>
                <w:webHidden/>
              </w:rPr>
              <w:fldChar w:fldCharType="separate"/>
            </w:r>
            <w:r w:rsidR="00B41D00">
              <w:rPr>
                <w:noProof/>
                <w:webHidden/>
              </w:rPr>
              <w:t>4</w:t>
            </w:r>
            <w:r w:rsidR="00D14E3F">
              <w:rPr>
                <w:noProof/>
                <w:webHidden/>
              </w:rPr>
              <w:fldChar w:fldCharType="end"/>
            </w:r>
          </w:hyperlink>
        </w:p>
        <w:p w:rsidR="00D14E3F" w:rsidRDefault="00DA6D32" w:rsidP="00B41D00">
          <w:pPr>
            <w:pStyle w:val="TOC1"/>
            <w:rPr>
              <w:rFonts w:eastAsiaTheme="minorEastAsia"/>
              <w:noProof/>
            </w:rPr>
          </w:pPr>
          <w:hyperlink w:anchor="_Toc315300024" w:history="1">
            <w:r w:rsidR="00D14E3F" w:rsidRPr="005749F4">
              <w:rPr>
                <w:rStyle w:val="Hyperlink"/>
                <w:noProof/>
              </w:rPr>
              <w:t>1.</w:t>
            </w:r>
            <w:r w:rsidR="00D14E3F">
              <w:rPr>
                <w:rFonts w:eastAsiaTheme="minorEastAsia"/>
                <w:noProof/>
              </w:rPr>
              <w:tab/>
            </w:r>
            <w:r w:rsidR="00D14E3F" w:rsidRPr="005749F4">
              <w:rPr>
                <w:rStyle w:val="Hyperlink"/>
                <w:noProof/>
              </w:rPr>
              <w:t>Design Team</w:t>
            </w:r>
            <w:r w:rsidR="00D14E3F">
              <w:rPr>
                <w:noProof/>
                <w:webHidden/>
              </w:rPr>
              <w:tab/>
            </w:r>
            <w:r w:rsidR="00D14E3F">
              <w:rPr>
                <w:noProof/>
                <w:webHidden/>
              </w:rPr>
              <w:fldChar w:fldCharType="begin"/>
            </w:r>
            <w:r w:rsidR="00D14E3F">
              <w:rPr>
                <w:noProof/>
                <w:webHidden/>
              </w:rPr>
              <w:instrText xml:space="preserve"> PAGEREF _Toc315300024 \h </w:instrText>
            </w:r>
            <w:r w:rsidR="00D14E3F">
              <w:rPr>
                <w:noProof/>
                <w:webHidden/>
              </w:rPr>
            </w:r>
            <w:r w:rsidR="00D14E3F">
              <w:rPr>
                <w:noProof/>
                <w:webHidden/>
              </w:rPr>
              <w:fldChar w:fldCharType="separate"/>
            </w:r>
            <w:r w:rsidR="00B41D00">
              <w:rPr>
                <w:noProof/>
                <w:webHidden/>
              </w:rPr>
              <w:t>4</w:t>
            </w:r>
            <w:r w:rsidR="00D14E3F">
              <w:rPr>
                <w:noProof/>
                <w:webHidden/>
              </w:rPr>
              <w:fldChar w:fldCharType="end"/>
            </w:r>
          </w:hyperlink>
        </w:p>
        <w:p w:rsidR="00D14E3F" w:rsidRDefault="00DA6D32" w:rsidP="00B41D00">
          <w:pPr>
            <w:pStyle w:val="TOC2"/>
            <w:rPr>
              <w:rFonts w:eastAsiaTheme="minorEastAsia"/>
              <w:noProof/>
            </w:rPr>
          </w:pPr>
          <w:hyperlink w:anchor="_Toc315300025" w:history="1">
            <w:r w:rsidR="00D14E3F" w:rsidRPr="005749F4">
              <w:rPr>
                <w:rStyle w:val="Hyperlink"/>
                <w:noProof/>
              </w:rPr>
              <w:t>1.1</w:t>
            </w:r>
            <w:r w:rsidR="00D14E3F">
              <w:rPr>
                <w:rFonts w:eastAsiaTheme="minorEastAsia"/>
                <w:noProof/>
              </w:rPr>
              <w:tab/>
            </w:r>
            <w:r w:rsidR="00D14E3F" w:rsidRPr="005749F4">
              <w:rPr>
                <w:rStyle w:val="Hyperlink"/>
                <w:noProof/>
              </w:rPr>
              <w:t>Executive Sponsor</w:t>
            </w:r>
            <w:r w:rsidR="00D14E3F">
              <w:rPr>
                <w:noProof/>
                <w:webHidden/>
              </w:rPr>
              <w:tab/>
            </w:r>
            <w:r w:rsidR="00D14E3F">
              <w:rPr>
                <w:noProof/>
                <w:webHidden/>
              </w:rPr>
              <w:fldChar w:fldCharType="begin"/>
            </w:r>
            <w:r w:rsidR="00D14E3F">
              <w:rPr>
                <w:noProof/>
                <w:webHidden/>
              </w:rPr>
              <w:instrText xml:space="preserve"> PAGEREF _Toc315300025 \h </w:instrText>
            </w:r>
            <w:r w:rsidR="00D14E3F">
              <w:rPr>
                <w:noProof/>
                <w:webHidden/>
              </w:rPr>
            </w:r>
            <w:r w:rsidR="00D14E3F">
              <w:rPr>
                <w:noProof/>
                <w:webHidden/>
              </w:rPr>
              <w:fldChar w:fldCharType="separate"/>
            </w:r>
            <w:r w:rsidR="00B41D00">
              <w:rPr>
                <w:noProof/>
                <w:webHidden/>
              </w:rPr>
              <w:t>4</w:t>
            </w:r>
            <w:r w:rsidR="00D14E3F">
              <w:rPr>
                <w:noProof/>
                <w:webHidden/>
              </w:rPr>
              <w:fldChar w:fldCharType="end"/>
            </w:r>
          </w:hyperlink>
        </w:p>
        <w:p w:rsidR="00D14E3F" w:rsidRDefault="00DA6D32" w:rsidP="00B41D00">
          <w:pPr>
            <w:pStyle w:val="TOC2"/>
            <w:rPr>
              <w:rFonts w:eastAsiaTheme="minorEastAsia"/>
              <w:noProof/>
            </w:rPr>
          </w:pPr>
          <w:hyperlink w:anchor="_Toc315300026" w:history="1">
            <w:r w:rsidR="00D14E3F" w:rsidRPr="005749F4">
              <w:rPr>
                <w:rStyle w:val="Hyperlink"/>
                <w:noProof/>
              </w:rPr>
              <w:t>1.2</w:t>
            </w:r>
            <w:r w:rsidR="00D14E3F">
              <w:rPr>
                <w:rFonts w:eastAsiaTheme="minorEastAsia"/>
                <w:noProof/>
              </w:rPr>
              <w:tab/>
            </w:r>
            <w:r w:rsidR="00D14E3F" w:rsidRPr="005749F4">
              <w:rPr>
                <w:rStyle w:val="Hyperlink"/>
                <w:noProof/>
              </w:rPr>
              <w:t>Membership</w:t>
            </w:r>
            <w:r w:rsidR="00D14E3F">
              <w:rPr>
                <w:noProof/>
                <w:webHidden/>
              </w:rPr>
              <w:tab/>
            </w:r>
            <w:r w:rsidR="00D14E3F">
              <w:rPr>
                <w:noProof/>
                <w:webHidden/>
              </w:rPr>
              <w:fldChar w:fldCharType="begin"/>
            </w:r>
            <w:r w:rsidR="00D14E3F">
              <w:rPr>
                <w:noProof/>
                <w:webHidden/>
              </w:rPr>
              <w:instrText xml:space="preserve"> PAGEREF _Toc315300026 \h </w:instrText>
            </w:r>
            <w:r w:rsidR="00D14E3F">
              <w:rPr>
                <w:noProof/>
                <w:webHidden/>
              </w:rPr>
            </w:r>
            <w:r w:rsidR="00D14E3F">
              <w:rPr>
                <w:noProof/>
                <w:webHidden/>
              </w:rPr>
              <w:fldChar w:fldCharType="separate"/>
            </w:r>
            <w:r w:rsidR="00B41D00">
              <w:rPr>
                <w:noProof/>
                <w:webHidden/>
              </w:rPr>
              <w:t>4</w:t>
            </w:r>
            <w:r w:rsidR="00D14E3F">
              <w:rPr>
                <w:noProof/>
                <w:webHidden/>
              </w:rPr>
              <w:fldChar w:fldCharType="end"/>
            </w:r>
          </w:hyperlink>
        </w:p>
        <w:p w:rsidR="00D14E3F" w:rsidRDefault="00DA6D32" w:rsidP="00B41D00">
          <w:pPr>
            <w:pStyle w:val="TOC3"/>
            <w:rPr>
              <w:rFonts w:eastAsiaTheme="minorEastAsia"/>
              <w:noProof/>
            </w:rPr>
          </w:pPr>
          <w:hyperlink w:anchor="_Toc315300027" w:history="1">
            <w:r w:rsidR="00D14E3F" w:rsidRPr="005749F4">
              <w:rPr>
                <w:rStyle w:val="Hyperlink"/>
                <w:noProof/>
              </w:rPr>
              <w:t>1.2.1</w:t>
            </w:r>
            <w:r w:rsidR="00D14E3F">
              <w:rPr>
                <w:rFonts w:eastAsiaTheme="minorEastAsia"/>
                <w:noProof/>
              </w:rPr>
              <w:tab/>
            </w:r>
            <w:r w:rsidR="00D14E3F" w:rsidRPr="005749F4">
              <w:rPr>
                <w:rStyle w:val="Hyperlink"/>
                <w:noProof/>
              </w:rPr>
              <w:t>Core Team Membership</w:t>
            </w:r>
            <w:r w:rsidR="00D14E3F">
              <w:rPr>
                <w:noProof/>
                <w:webHidden/>
              </w:rPr>
              <w:tab/>
            </w:r>
            <w:r w:rsidR="00D14E3F">
              <w:rPr>
                <w:noProof/>
                <w:webHidden/>
              </w:rPr>
              <w:fldChar w:fldCharType="begin"/>
            </w:r>
            <w:r w:rsidR="00D14E3F">
              <w:rPr>
                <w:noProof/>
                <w:webHidden/>
              </w:rPr>
              <w:instrText xml:space="preserve"> PAGEREF _Toc315300027 \h </w:instrText>
            </w:r>
            <w:r w:rsidR="00D14E3F">
              <w:rPr>
                <w:noProof/>
                <w:webHidden/>
              </w:rPr>
            </w:r>
            <w:r w:rsidR="00D14E3F">
              <w:rPr>
                <w:noProof/>
                <w:webHidden/>
              </w:rPr>
              <w:fldChar w:fldCharType="separate"/>
            </w:r>
            <w:r w:rsidR="00B41D00">
              <w:rPr>
                <w:noProof/>
                <w:webHidden/>
              </w:rPr>
              <w:t>4</w:t>
            </w:r>
            <w:r w:rsidR="00D14E3F">
              <w:rPr>
                <w:noProof/>
                <w:webHidden/>
              </w:rPr>
              <w:fldChar w:fldCharType="end"/>
            </w:r>
          </w:hyperlink>
        </w:p>
        <w:p w:rsidR="00D14E3F" w:rsidRDefault="00DA6D32" w:rsidP="00B41D00">
          <w:pPr>
            <w:pStyle w:val="TOC3"/>
            <w:rPr>
              <w:rFonts w:eastAsiaTheme="minorEastAsia"/>
              <w:noProof/>
            </w:rPr>
          </w:pPr>
          <w:hyperlink w:anchor="_Toc315300028" w:history="1">
            <w:r w:rsidR="00D14E3F" w:rsidRPr="005749F4">
              <w:rPr>
                <w:rStyle w:val="Hyperlink"/>
                <w:noProof/>
              </w:rPr>
              <w:t>1.2.2</w:t>
            </w:r>
            <w:r w:rsidR="00D14E3F">
              <w:rPr>
                <w:rFonts w:eastAsiaTheme="minorEastAsia"/>
                <w:noProof/>
              </w:rPr>
              <w:tab/>
            </w:r>
            <w:r w:rsidR="00D14E3F" w:rsidRPr="005749F4">
              <w:rPr>
                <w:rStyle w:val="Hyperlink"/>
                <w:noProof/>
              </w:rPr>
              <w:t>Advisory Team Membership</w:t>
            </w:r>
            <w:r w:rsidR="00D14E3F">
              <w:rPr>
                <w:noProof/>
                <w:webHidden/>
              </w:rPr>
              <w:tab/>
            </w:r>
            <w:r w:rsidR="00D14E3F">
              <w:rPr>
                <w:noProof/>
                <w:webHidden/>
              </w:rPr>
              <w:fldChar w:fldCharType="begin"/>
            </w:r>
            <w:r w:rsidR="00D14E3F">
              <w:rPr>
                <w:noProof/>
                <w:webHidden/>
              </w:rPr>
              <w:instrText xml:space="preserve"> PAGEREF _Toc315300028 \h </w:instrText>
            </w:r>
            <w:r w:rsidR="00D14E3F">
              <w:rPr>
                <w:noProof/>
                <w:webHidden/>
              </w:rPr>
            </w:r>
            <w:r w:rsidR="00D14E3F">
              <w:rPr>
                <w:noProof/>
                <w:webHidden/>
              </w:rPr>
              <w:fldChar w:fldCharType="separate"/>
            </w:r>
            <w:r w:rsidR="00B41D00">
              <w:rPr>
                <w:noProof/>
                <w:webHidden/>
              </w:rPr>
              <w:t>4</w:t>
            </w:r>
            <w:r w:rsidR="00D14E3F">
              <w:rPr>
                <w:noProof/>
                <w:webHidden/>
              </w:rPr>
              <w:fldChar w:fldCharType="end"/>
            </w:r>
          </w:hyperlink>
        </w:p>
        <w:p w:rsidR="00D14E3F" w:rsidRDefault="00DA6D32" w:rsidP="00B41D00">
          <w:pPr>
            <w:pStyle w:val="TOC2"/>
            <w:rPr>
              <w:rFonts w:eastAsiaTheme="minorEastAsia"/>
              <w:noProof/>
            </w:rPr>
          </w:pPr>
          <w:hyperlink w:anchor="_Toc315300029" w:history="1">
            <w:r w:rsidR="00D14E3F" w:rsidRPr="005749F4">
              <w:rPr>
                <w:rStyle w:val="Hyperlink"/>
                <w:noProof/>
              </w:rPr>
              <w:t>1.3</w:t>
            </w:r>
            <w:r w:rsidR="00D14E3F">
              <w:rPr>
                <w:rFonts w:eastAsiaTheme="minorEastAsia"/>
                <w:noProof/>
              </w:rPr>
              <w:tab/>
            </w:r>
            <w:r w:rsidR="00D14E3F" w:rsidRPr="005749F4">
              <w:rPr>
                <w:rStyle w:val="Hyperlink"/>
                <w:noProof/>
              </w:rPr>
              <w:t>Charge</w:t>
            </w:r>
            <w:r w:rsidR="00D14E3F">
              <w:rPr>
                <w:noProof/>
                <w:webHidden/>
              </w:rPr>
              <w:tab/>
            </w:r>
            <w:r w:rsidR="00D14E3F">
              <w:rPr>
                <w:noProof/>
                <w:webHidden/>
              </w:rPr>
              <w:fldChar w:fldCharType="begin"/>
            </w:r>
            <w:r w:rsidR="00D14E3F">
              <w:rPr>
                <w:noProof/>
                <w:webHidden/>
              </w:rPr>
              <w:instrText xml:space="preserve"> PAGEREF _Toc315300029 \h </w:instrText>
            </w:r>
            <w:r w:rsidR="00D14E3F">
              <w:rPr>
                <w:noProof/>
                <w:webHidden/>
              </w:rPr>
            </w:r>
            <w:r w:rsidR="00D14E3F">
              <w:rPr>
                <w:noProof/>
                <w:webHidden/>
              </w:rPr>
              <w:fldChar w:fldCharType="separate"/>
            </w:r>
            <w:r w:rsidR="00B41D00">
              <w:rPr>
                <w:noProof/>
                <w:webHidden/>
              </w:rPr>
              <w:t>5</w:t>
            </w:r>
            <w:r w:rsidR="00D14E3F">
              <w:rPr>
                <w:noProof/>
                <w:webHidden/>
              </w:rPr>
              <w:fldChar w:fldCharType="end"/>
            </w:r>
          </w:hyperlink>
        </w:p>
        <w:p w:rsidR="00D14E3F" w:rsidRDefault="00DA6D32" w:rsidP="00B41D00">
          <w:pPr>
            <w:pStyle w:val="TOC2"/>
            <w:rPr>
              <w:rFonts w:eastAsiaTheme="minorEastAsia"/>
              <w:noProof/>
            </w:rPr>
          </w:pPr>
          <w:hyperlink w:anchor="_Toc315300030" w:history="1">
            <w:r w:rsidR="00D14E3F" w:rsidRPr="005749F4">
              <w:rPr>
                <w:rStyle w:val="Hyperlink"/>
                <w:noProof/>
              </w:rPr>
              <w:t>1.4</w:t>
            </w:r>
            <w:r w:rsidR="00D14E3F">
              <w:rPr>
                <w:rFonts w:eastAsiaTheme="minorEastAsia"/>
                <w:noProof/>
              </w:rPr>
              <w:tab/>
            </w:r>
            <w:r w:rsidR="00D14E3F" w:rsidRPr="005749F4">
              <w:rPr>
                <w:rStyle w:val="Hyperlink"/>
                <w:noProof/>
              </w:rPr>
              <w:t>Goals</w:t>
            </w:r>
            <w:r w:rsidR="00D14E3F">
              <w:rPr>
                <w:noProof/>
                <w:webHidden/>
              </w:rPr>
              <w:tab/>
            </w:r>
            <w:r w:rsidR="00D14E3F">
              <w:rPr>
                <w:noProof/>
                <w:webHidden/>
              </w:rPr>
              <w:fldChar w:fldCharType="begin"/>
            </w:r>
            <w:r w:rsidR="00D14E3F">
              <w:rPr>
                <w:noProof/>
                <w:webHidden/>
              </w:rPr>
              <w:instrText xml:space="preserve"> PAGEREF _Toc315300030 \h </w:instrText>
            </w:r>
            <w:r w:rsidR="00D14E3F">
              <w:rPr>
                <w:noProof/>
                <w:webHidden/>
              </w:rPr>
            </w:r>
            <w:r w:rsidR="00D14E3F">
              <w:rPr>
                <w:noProof/>
                <w:webHidden/>
              </w:rPr>
              <w:fldChar w:fldCharType="separate"/>
            </w:r>
            <w:r w:rsidR="00B41D00">
              <w:rPr>
                <w:noProof/>
                <w:webHidden/>
              </w:rPr>
              <w:t>5</w:t>
            </w:r>
            <w:r w:rsidR="00D14E3F">
              <w:rPr>
                <w:noProof/>
                <w:webHidden/>
              </w:rPr>
              <w:fldChar w:fldCharType="end"/>
            </w:r>
          </w:hyperlink>
        </w:p>
        <w:p w:rsidR="00D14E3F" w:rsidRDefault="00DA6D32" w:rsidP="00B41D00">
          <w:pPr>
            <w:pStyle w:val="TOC1"/>
            <w:rPr>
              <w:rFonts w:eastAsiaTheme="minorEastAsia"/>
              <w:noProof/>
            </w:rPr>
          </w:pPr>
          <w:hyperlink w:anchor="_Toc315300031" w:history="1">
            <w:r w:rsidR="00D14E3F" w:rsidRPr="005749F4">
              <w:rPr>
                <w:rStyle w:val="Hyperlink"/>
                <w:noProof/>
              </w:rPr>
              <w:t>2.</w:t>
            </w:r>
            <w:r w:rsidR="00D14E3F">
              <w:rPr>
                <w:rFonts w:eastAsiaTheme="minorEastAsia"/>
                <w:noProof/>
              </w:rPr>
              <w:tab/>
            </w:r>
            <w:r w:rsidR="00D14E3F" w:rsidRPr="005749F4">
              <w:rPr>
                <w:rStyle w:val="Hyperlink"/>
                <w:noProof/>
              </w:rPr>
              <w:t>The Pilot Phase</w:t>
            </w:r>
            <w:r w:rsidR="00D14E3F">
              <w:rPr>
                <w:noProof/>
                <w:webHidden/>
              </w:rPr>
              <w:tab/>
            </w:r>
            <w:r w:rsidR="00D14E3F">
              <w:rPr>
                <w:noProof/>
                <w:webHidden/>
              </w:rPr>
              <w:fldChar w:fldCharType="begin"/>
            </w:r>
            <w:r w:rsidR="00D14E3F">
              <w:rPr>
                <w:noProof/>
                <w:webHidden/>
              </w:rPr>
              <w:instrText xml:space="preserve"> PAGEREF _Toc315300031 \h </w:instrText>
            </w:r>
            <w:r w:rsidR="00D14E3F">
              <w:rPr>
                <w:noProof/>
                <w:webHidden/>
              </w:rPr>
            </w:r>
            <w:r w:rsidR="00D14E3F">
              <w:rPr>
                <w:noProof/>
                <w:webHidden/>
              </w:rPr>
              <w:fldChar w:fldCharType="separate"/>
            </w:r>
            <w:r w:rsidR="00B41D00">
              <w:rPr>
                <w:noProof/>
                <w:webHidden/>
              </w:rPr>
              <w:t>5</w:t>
            </w:r>
            <w:r w:rsidR="00D14E3F">
              <w:rPr>
                <w:noProof/>
                <w:webHidden/>
              </w:rPr>
              <w:fldChar w:fldCharType="end"/>
            </w:r>
          </w:hyperlink>
        </w:p>
        <w:p w:rsidR="00D14E3F" w:rsidRDefault="00DA6D32" w:rsidP="00B41D00">
          <w:pPr>
            <w:pStyle w:val="TOC2"/>
            <w:rPr>
              <w:rFonts w:eastAsiaTheme="minorEastAsia"/>
              <w:noProof/>
            </w:rPr>
          </w:pPr>
          <w:hyperlink w:anchor="_Toc315300032" w:history="1">
            <w:r w:rsidR="00D14E3F" w:rsidRPr="005749F4">
              <w:rPr>
                <w:rStyle w:val="Hyperlink"/>
                <w:noProof/>
              </w:rPr>
              <w:t>2.1</w:t>
            </w:r>
            <w:r w:rsidR="00D14E3F">
              <w:rPr>
                <w:rFonts w:eastAsiaTheme="minorEastAsia"/>
                <w:noProof/>
              </w:rPr>
              <w:tab/>
            </w:r>
            <w:r w:rsidR="00D14E3F" w:rsidRPr="005749F4">
              <w:rPr>
                <w:rStyle w:val="Hyperlink"/>
                <w:noProof/>
              </w:rPr>
              <w:t>Overview</w:t>
            </w:r>
            <w:r w:rsidR="00D14E3F">
              <w:rPr>
                <w:noProof/>
                <w:webHidden/>
              </w:rPr>
              <w:tab/>
            </w:r>
            <w:r w:rsidR="00D14E3F">
              <w:rPr>
                <w:noProof/>
                <w:webHidden/>
              </w:rPr>
              <w:fldChar w:fldCharType="begin"/>
            </w:r>
            <w:r w:rsidR="00D14E3F">
              <w:rPr>
                <w:noProof/>
                <w:webHidden/>
              </w:rPr>
              <w:instrText xml:space="preserve"> PAGEREF _Toc315300032 \h </w:instrText>
            </w:r>
            <w:r w:rsidR="00D14E3F">
              <w:rPr>
                <w:noProof/>
                <w:webHidden/>
              </w:rPr>
            </w:r>
            <w:r w:rsidR="00D14E3F">
              <w:rPr>
                <w:noProof/>
                <w:webHidden/>
              </w:rPr>
              <w:fldChar w:fldCharType="separate"/>
            </w:r>
            <w:r w:rsidR="00B41D00">
              <w:rPr>
                <w:noProof/>
                <w:webHidden/>
              </w:rPr>
              <w:t>5</w:t>
            </w:r>
            <w:r w:rsidR="00D14E3F">
              <w:rPr>
                <w:noProof/>
                <w:webHidden/>
              </w:rPr>
              <w:fldChar w:fldCharType="end"/>
            </w:r>
          </w:hyperlink>
        </w:p>
        <w:p w:rsidR="00D14E3F" w:rsidRDefault="00DA6D32" w:rsidP="00B41D00">
          <w:pPr>
            <w:pStyle w:val="TOC2"/>
            <w:rPr>
              <w:rFonts w:eastAsiaTheme="minorEastAsia"/>
              <w:noProof/>
            </w:rPr>
          </w:pPr>
          <w:hyperlink w:anchor="_Toc315300033" w:history="1">
            <w:r w:rsidR="00D14E3F" w:rsidRPr="005749F4">
              <w:rPr>
                <w:rStyle w:val="Hyperlink"/>
                <w:noProof/>
              </w:rPr>
              <w:t>2.2</w:t>
            </w:r>
            <w:r w:rsidR="00D14E3F">
              <w:rPr>
                <w:rFonts w:eastAsiaTheme="minorEastAsia"/>
                <w:noProof/>
              </w:rPr>
              <w:tab/>
            </w:r>
            <w:r w:rsidR="00D14E3F" w:rsidRPr="005749F4">
              <w:rPr>
                <w:rStyle w:val="Hyperlink"/>
                <w:noProof/>
              </w:rPr>
              <w:t>Selection of Participants and Sites</w:t>
            </w:r>
            <w:r w:rsidR="00D14E3F">
              <w:rPr>
                <w:noProof/>
                <w:webHidden/>
              </w:rPr>
              <w:tab/>
            </w:r>
            <w:r w:rsidR="00D14E3F">
              <w:rPr>
                <w:noProof/>
                <w:webHidden/>
              </w:rPr>
              <w:fldChar w:fldCharType="begin"/>
            </w:r>
            <w:r w:rsidR="00D14E3F">
              <w:rPr>
                <w:noProof/>
                <w:webHidden/>
              </w:rPr>
              <w:instrText xml:space="preserve"> PAGEREF _Toc315300033 \h </w:instrText>
            </w:r>
            <w:r w:rsidR="00D14E3F">
              <w:rPr>
                <w:noProof/>
                <w:webHidden/>
              </w:rPr>
            </w:r>
            <w:r w:rsidR="00D14E3F">
              <w:rPr>
                <w:noProof/>
                <w:webHidden/>
              </w:rPr>
              <w:fldChar w:fldCharType="separate"/>
            </w:r>
            <w:r w:rsidR="00B41D00">
              <w:rPr>
                <w:noProof/>
                <w:webHidden/>
              </w:rPr>
              <w:t>5</w:t>
            </w:r>
            <w:r w:rsidR="00D14E3F">
              <w:rPr>
                <w:noProof/>
                <w:webHidden/>
              </w:rPr>
              <w:fldChar w:fldCharType="end"/>
            </w:r>
          </w:hyperlink>
        </w:p>
        <w:p w:rsidR="00D14E3F" w:rsidRDefault="00DA6D32" w:rsidP="00B41D00">
          <w:pPr>
            <w:pStyle w:val="TOC2"/>
            <w:rPr>
              <w:rFonts w:eastAsiaTheme="minorEastAsia"/>
              <w:noProof/>
            </w:rPr>
          </w:pPr>
          <w:hyperlink w:anchor="_Toc315300034" w:history="1">
            <w:r w:rsidR="00D14E3F" w:rsidRPr="005749F4">
              <w:rPr>
                <w:rStyle w:val="Hyperlink"/>
                <w:noProof/>
              </w:rPr>
              <w:t>2.3</w:t>
            </w:r>
            <w:r w:rsidR="00D14E3F">
              <w:rPr>
                <w:rFonts w:eastAsiaTheme="minorEastAsia"/>
                <w:noProof/>
              </w:rPr>
              <w:tab/>
            </w:r>
            <w:r w:rsidR="00D14E3F" w:rsidRPr="005749F4">
              <w:rPr>
                <w:rStyle w:val="Hyperlink"/>
                <w:noProof/>
              </w:rPr>
              <w:t>Methodology</w:t>
            </w:r>
            <w:r w:rsidR="00D14E3F">
              <w:rPr>
                <w:noProof/>
                <w:webHidden/>
              </w:rPr>
              <w:tab/>
            </w:r>
            <w:r w:rsidR="00D14E3F">
              <w:rPr>
                <w:noProof/>
                <w:webHidden/>
              </w:rPr>
              <w:fldChar w:fldCharType="begin"/>
            </w:r>
            <w:r w:rsidR="00D14E3F">
              <w:rPr>
                <w:noProof/>
                <w:webHidden/>
              </w:rPr>
              <w:instrText xml:space="preserve"> PAGEREF _Toc315300034 \h </w:instrText>
            </w:r>
            <w:r w:rsidR="00D14E3F">
              <w:rPr>
                <w:noProof/>
                <w:webHidden/>
              </w:rPr>
            </w:r>
            <w:r w:rsidR="00D14E3F">
              <w:rPr>
                <w:noProof/>
                <w:webHidden/>
              </w:rPr>
              <w:fldChar w:fldCharType="separate"/>
            </w:r>
            <w:r w:rsidR="00B41D00">
              <w:rPr>
                <w:noProof/>
                <w:webHidden/>
              </w:rPr>
              <w:t>5</w:t>
            </w:r>
            <w:r w:rsidR="00D14E3F">
              <w:rPr>
                <w:noProof/>
                <w:webHidden/>
              </w:rPr>
              <w:fldChar w:fldCharType="end"/>
            </w:r>
          </w:hyperlink>
        </w:p>
        <w:p w:rsidR="00D14E3F" w:rsidRDefault="00DA6D32" w:rsidP="00B41D00">
          <w:pPr>
            <w:pStyle w:val="TOC3"/>
            <w:rPr>
              <w:rFonts w:eastAsiaTheme="minorEastAsia"/>
              <w:noProof/>
            </w:rPr>
          </w:pPr>
          <w:hyperlink w:anchor="_Toc315300035" w:history="1">
            <w:r w:rsidR="00D14E3F" w:rsidRPr="005749F4">
              <w:rPr>
                <w:rStyle w:val="Hyperlink"/>
                <w:noProof/>
              </w:rPr>
              <w:t>2.3.1</w:t>
            </w:r>
            <w:r w:rsidR="00D14E3F">
              <w:rPr>
                <w:rFonts w:eastAsiaTheme="minorEastAsia"/>
                <w:noProof/>
              </w:rPr>
              <w:tab/>
            </w:r>
            <w:r w:rsidR="00D14E3F" w:rsidRPr="005749F4">
              <w:rPr>
                <w:rStyle w:val="Hyperlink"/>
                <w:noProof/>
              </w:rPr>
              <w:t>Baseline</w:t>
            </w:r>
            <w:r w:rsidR="00D14E3F">
              <w:rPr>
                <w:noProof/>
                <w:webHidden/>
              </w:rPr>
              <w:tab/>
            </w:r>
            <w:r w:rsidR="00D14E3F">
              <w:rPr>
                <w:noProof/>
                <w:webHidden/>
              </w:rPr>
              <w:fldChar w:fldCharType="begin"/>
            </w:r>
            <w:r w:rsidR="00D14E3F">
              <w:rPr>
                <w:noProof/>
                <w:webHidden/>
              </w:rPr>
              <w:instrText xml:space="preserve"> PAGEREF _Toc315300035 \h </w:instrText>
            </w:r>
            <w:r w:rsidR="00D14E3F">
              <w:rPr>
                <w:noProof/>
                <w:webHidden/>
              </w:rPr>
            </w:r>
            <w:r w:rsidR="00D14E3F">
              <w:rPr>
                <w:noProof/>
                <w:webHidden/>
              </w:rPr>
              <w:fldChar w:fldCharType="separate"/>
            </w:r>
            <w:r w:rsidR="00B41D00">
              <w:rPr>
                <w:noProof/>
                <w:webHidden/>
              </w:rPr>
              <w:t>5</w:t>
            </w:r>
            <w:r w:rsidR="00D14E3F">
              <w:rPr>
                <w:noProof/>
                <w:webHidden/>
              </w:rPr>
              <w:fldChar w:fldCharType="end"/>
            </w:r>
          </w:hyperlink>
        </w:p>
        <w:p w:rsidR="00D14E3F" w:rsidRDefault="00DA6D32" w:rsidP="00B41D00">
          <w:pPr>
            <w:pStyle w:val="TOC3"/>
            <w:rPr>
              <w:rFonts w:eastAsiaTheme="minorEastAsia"/>
              <w:noProof/>
            </w:rPr>
          </w:pPr>
          <w:hyperlink w:anchor="_Toc315300036" w:history="1">
            <w:r w:rsidR="00D14E3F" w:rsidRPr="005749F4">
              <w:rPr>
                <w:rStyle w:val="Hyperlink"/>
                <w:noProof/>
              </w:rPr>
              <w:t>2.3.2</w:t>
            </w:r>
            <w:r w:rsidR="00D14E3F">
              <w:rPr>
                <w:rFonts w:eastAsiaTheme="minorEastAsia"/>
                <w:noProof/>
              </w:rPr>
              <w:tab/>
            </w:r>
            <w:r w:rsidR="00D14E3F" w:rsidRPr="005749F4">
              <w:rPr>
                <w:rStyle w:val="Hyperlink"/>
                <w:noProof/>
              </w:rPr>
              <w:t>Rate</w:t>
            </w:r>
            <w:r w:rsidR="00D14E3F">
              <w:rPr>
                <w:noProof/>
                <w:webHidden/>
              </w:rPr>
              <w:tab/>
            </w:r>
            <w:r w:rsidR="00D14E3F">
              <w:rPr>
                <w:noProof/>
                <w:webHidden/>
              </w:rPr>
              <w:fldChar w:fldCharType="begin"/>
            </w:r>
            <w:r w:rsidR="00D14E3F">
              <w:rPr>
                <w:noProof/>
                <w:webHidden/>
              </w:rPr>
              <w:instrText xml:space="preserve"> PAGEREF _Toc315300036 \h </w:instrText>
            </w:r>
            <w:r w:rsidR="00D14E3F">
              <w:rPr>
                <w:noProof/>
                <w:webHidden/>
              </w:rPr>
            </w:r>
            <w:r w:rsidR="00D14E3F">
              <w:rPr>
                <w:noProof/>
                <w:webHidden/>
              </w:rPr>
              <w:fldChar w:fldCharType="separate"/>
            </w:r>
            <w:r w:rsidR="00B41D00">
              <w:rPr>
                <w:noProof/>
                <w:webHidden/>
              </w:rPr>
              <w:t>6</w:t>
            </w:r>
            <w:r w:rsidR="00D14E3F">
              <w:rPr>
                <w:noProof/>
                <w:webHidden/>
              </w:rPr>
              <w:fldChar w:fldCharType="end"/>
            </w:r>
          </w:hyperlink>
        </w:p>
        <w:p w:rsidR="00D14E3F" w:rsidRDefault="00DA6D32" w:rsidP="00B41D00">
          <w:pPr>
            <w:pStyle w:val="TOC3"/>
            <w:rPr>
              <w:rFonts w:eastAsiaTheme="minorEastAsia"/>
              <w:noProof/>
            </w:rPr>
          </w:pPr>
          <w:hyperlink w:anchor="_Toc315300037" w:history="1">
            <w:r w:rsidR="00D14E3F" w:rsidRPr="005749F4">
              <w:rPr>
                <w:rStyle w:val="Hyperlink"/>
                <w:noProof/>
              </w:rPr>
              <w:t>2.3.3</w:t>
            </w:r>
            <w:r w:rsidR="00D14E3F">
              <w:rPr>
                <w:rFonts w:eastAsiaTheme="minorEastAsia"/>
                <w:noProof/>
              </w:rPr>
              <w:tab/>
            </w:r>
            <w:r w:rsidR="00D14E3F" w:rsidRPr="005749F4">
              <w:rPr>
                <w:rStyle w:val="Hyperlink"/>
                <w:noProof/>
              </w:rPr>
              <w:t>Assignment of Space</w:t>
            </w:r>
            <w:r w:rsidR="00D14E3F">
              <w:rPr>
                <w:noProof/>
                <w:webHidden/>
              </w:rPr>
              <w:tab/>
            </w:r>
            <w:r w:rsidR="00D14E3F">
              <w:rPr>
                <w:noProof/>
                <w:webHidden/>
              </w:rPr>
              <w:fldChar w:fldCharType="begin"/>
            </w:r>
            <w:r w:rsidR="00D14E3F">
              <w:rPr>
                <w:noProof/>
                <w:webHidden/>
              </w:rPr>
              <w:instrText xml:space="preserve"> PAGEREF _Toc315300037 \h </w:instrText>
            </w:r>
            <w:r w:rsidR="00D14E3F">
              <w:rPr>
                <w:noProof/>
                <w:webHidden/>
              </w:rPr>
            </w:r>
            <w:r w:rsidR="00D14E3F">
              <w:rPr>
                <w:noProof/>
                <w:webHidden/>
              </w:rPr>
              <w:fldChar w:fldCharType="separate"/>
            </w:r>
            <w:r w:rsidR="00B41D00">
              <w:rPr>
                <w:noProof/>
                <w:webHidden/>
              </w:rPr>
              <w:t>6</w:t>
            </w:r>
            <w:r w:rsidR="00D14E3F">
              <w:rPr>
                <w:noProof/>
                <w:webHidden/>
              </w:rPr>
              <w:fldChar w:fldCharType="end"/>
            </w:r>
          </w:hyperlink>
        </w:p>
        <w:p w:rsidR="00D14E3F" w:rsidRDefault="00DA6D32" w:rsidP="00B41D00">
          <w:pPr>
            <w:pStyle w:val="TOC3"/>
            <w:rPr>
              <w:rFonts w:eastAsiaTheme="minorEastAsia"/>
              <w:noProof/>
            </w:rPr>
          </w:pPr>
          <w:hyperlink w:anchor="_Toc315300038" w:history="1">
            <w:r w:rsidR="00D14E3F" w:rsidRPr="005749F4">
              <w:rPr>
                <w:rStyle w:val="Hyperlink"/>
                <w:noProof/>
              </w:rPr>
              <w:t>2.3.4</w:t>
            </w:r>
            <w:r w:rsidR="00D14E3F">
              <w:rPr>
                <w:rFonts w:eastAsiaTheme="minorEastAsia"/>
                <w:noProof/>
              </w:rPr>
              <w:tab/>
            </w:r>
            <w:r w:rsidR="00D14E3F" w:rsidRPr="005749F4">
              <w:rPr>
                <w:rStyle w:val="Hyperlink"/>
                <w:noProof/>
              </w:rPr>
              <w:t>Hold Harmless Period</w:t>
            </w:r>
            <w:r w:rsidR="00D14E3F">
              <w:rPr>
                <w:noProof/>
                <w:webHidden/>
              </w:rPr>
              <w:tab/>
            </w:r>
            <w:r w:rsidR="00D14E3F">
              <w:rPr>
                <w:noProof/>
                <w:webHidden/>
              </w:rPr>
              <w:fldChar w:fldCharType="begin"/>
            </w:r>
            <w:r w:rsidR="00D14E3F">
              <w:rPr>
                <w:noProof/>
                <w:webHidden/>
              </w:rPr>
              <w:instrText xml:space="preserve"> PAGEREF _Toc315300038 \h </w:instrText>
            </w:r>
            <w:r w:rsidR="00D14E3F">
              <w:rPr>
                <w:noProof/>
                <w:webHidden/>
              </w:rPr>
            </w:r>
            <w:r w:rsidR="00D14E3F">
              <w:rPr>
                <w:noProof/>
                <w:webHidden/>
              </w:rPr>
              <w:fldChar w:fldCharType="separate"/>
            </w:r>
            <w:r w:rsidR="00B41D00">
              <w:rPr>
                <w:noProof/>
                <w:webHidden/>
              </w:rPr>
              <w:t>7</w:t>
            </w:r>
            <w:r w:rsidR="00D14E3F">
              <w:rPr>
                <w:noProof/>
                <w:webHidden/>
              </w:rPr>
              <w:fldChar w:fldCharType="end"/>
            </w:r>
          </w:hyperlink>
        </w:p>
        <w:p w:rsidR="00D14E3F" w:rsidRDefault="00DA6D32" w:rsidP="00B41D00">
          <w:pPr>
            <w:pStyle w:val="TOC2"/>
            <w:rPr>
              <w:rFonts w:eastAsiaTheme="minorEastAsia"/>
              <w:noProof/>
            </w:rPr>
          </w:pPr>
          <w:hyperlink w:anchor="_Toc315300039" w:history="1">
            <w:r w:rsidR="00D14E3F" w:rsidRPr="005749F4">
              <w:rPr>
                <w:rStyle w:val="Hyperlink"/>
                <w:noProof/>
              </w:rPr>
              <w:t>2.4</w:t>
            </w:r>
            <w:r w:rsidR="00D14E3F">
              <w:rPr>
                <w:rFonts w:eastAsiaTheme="minorEastAsia"/>
                <w:noProof/>
              </w:rPr>
              <w:tab/>
            </w:r>
            <w:r w:rsidR="00D14E3F" w:rsidRPr="005749F4">
              <w:rPr>
                <w:rStyle w:val="Hyperlink"/>
                <w:noProof/>
              </w:rPr>
              <w:t>Surcharge</w:t>
            </w:r>
            <w:r w:rsidR="00D14E3F">
              <w:rPr>
                <w:noProof/>
                <w:webHidden/>
              </w:rPr>
              <w:tab/>
            </w:r>
            <w:r w:rsidR="00D14E3F">
              <w:rPr>
                <w:noProof/>
                <w:webHidden/>
              </w:rPr>
              <w:fldChar w:fldCharType="begin"/>
            </w:r>
            <w:r w:rsidR="00D14E3F">
              <w:rPr>
                <w:noProof/>
                <w:webHidden/>
              </w:rPr>
              <w:instrText xml:space="preserve"> PAGEREF _Toc315300039 \h </w:instrText>
            </w:r>
            <w:r w:rsidR="00D14E3F">
              <w:rPr>
                <w:noProof/>
                <w:webHidden/>
              </w:rPr>
            </w:r>
            <w:r w:rsidR="00D14E3F">
              <w:rPr>
                <w:noProof/>
                <w:webHidden/>
              </w:rPr>
              <w:fldChar w:fldCharType="separate"/>
            </w:r>
            <w:r w:rsidR="00B41D00">
              <w:rPr>
                <w:noProof/>
                <w:webHidden/>
              </w:rPr>
              <w:t>7</w:t>
            </w:r>
            <w:r w:rsidR="00D14E3F">
              <w:rPr>
                <w:noProof/>
                <w:webHidden/>
              </w:rPr>
              <w:fldChar w:fldCharType="end"/>
            </w:r>
          </w:hyperlink>
        </w:p>
        <w:p w:rsidR="00D14E3F" w:rsidRDefault="00DA6D32" w:rsidP="00B41D00">
          <w:pPr>
            <w:pStyle w:val="TOC3"/>
            <w:rPr>
              <w:rFonts w:eastAsiaTheme="minorEastAsia"/>
              <w:noProof/>
            </w:rPr>
          </w:pPr>
          <w:hyperlink w:anchor="_Toc315300040" w:history="1">
            <w:r w:rsidR="00D14E3F" w:rsidRPr="005749F4">
              <w:rPr>
                <w:rStyle w:val="Hyperlink"/>
                <w:noProof/>
              </w:rPr>
              <w:t>2.4.1</w:t>
            </w:r>
            <w:r w:rsidR="00D14E3F">
              <w:rPr>
                <w:rFonts w:eastAsiaTheme="minorEastAsia"/>
                <w:noProof/>
              </w:rPr>
              <w:tab/>
            </w:r>
            <w:r w:rsidR="00D14E3F" w:rsidRPr="005749F4">
              <w:rPr>
                <w:rStyle w:val="Hyperlink"/>
                <w:noProof/>
              </w:rPr>
              <w:t>Operational Costs</w:t>
            </w:r>
            <w:r w:rsidR="00D14E3F">
              <w:rPr>
                <w:noProof/>
                <w:webHidden/>
              </w:rPr>
              <w:tab/>
            </w:r>
            <w:r w:rsidR="00D14E3F">
              <w:rPr>
                <w:noProof/>
                <w:webHidden/>
              </w:rPr>
              <w:fldChar w:fldCharType="begin"/>
            </w:r>
            <w:r w:rsidR="00D14E3F">
              <w:rPr>
                <w:noProof/>
                <w:webHidden/>
              </w:rPr>
              <w:instrText xml:space="preserve"> PAGEREF _Toc315300040 \h </w:instrText>
            </w:r>
            <w:r w:rsidR="00D14E3F">
              <w:rPr>
                <w:noProof/>
                <w:webHidden/>
              </w:rPr>
            </w:r>
            <w:r w:rsidR="00D14E3F">
              <w:rPr>
                <w:noProof/>
                <w:webHidden/>
              </w:rPr>
              <w:fldChar w:fldCharType="separate"/>
            </w:r>
            <w:r w:rsidR="00B41D00">
              <w:rPr>
                <w:noProof/>
                <w:webHidden/>
              </w:rPr>
              <w:t>7</w:t>
            </w:r>
            <w:r w:rsidR="00D14E3F">
              <w:rPr>
                <w:noProof/>
                <w:webHidden/>
              </w:rPr>
              <w:fldChar w:fldCharType="end"/>
            </w:r>
          </w:hyperlink>
        </w:p>
        <w:p w:rsidR="00D14E3F" w:rsidRDefault="00DA6D32" w:rsidP="00B41D00">
          <w:pPr>
            <w:pStyle w:val="TOC3"/>
            <w:rPr>
              <w:rFonts w:eastAsiaTheme="minorEastAsia"/>
              <w:noProof/>
            </w:rPr>
          </w:pPr>
          <w:hyperlink w:anchor="_Toc315300041" w:history="1">
            <w:r w:rsidR="00D14E3F" w:rsidRPr="005749F4">
              <w:rPr>
                <w:rStyle w:val="Hyperlink"/>
                <w:noProof/>
              </w:rPr>
              <w:t>2.4.2</w:t>
            </w:r>
            <w:r w:rsidR="00D14E3F">
              <w:rPr>
                <w:rFonts w:eastAsiaTheme="minorEastAsia"/>
                <w:noProof/>
              </w:rPr>
              <w:tab/>
            </w:r>
            <w:r w:rsidR="00D14E3F" w:rsidRPr="005749F4">
              <w:rPr>
                <w:rStyle w:val="Hyperlink"/>
                <w:noProof/>
              </w:rPr>
              <w:t>ECM Grant Program Fund</w:t>
            </w:r>
            <w:r w:rsidR="00D14E3F">
              <w:rPr>
                <w:noProof/>
                <w:webHidden/>
              </w:rPr>
              <w:tab/>
            </w:r>
            <w:r w:rsidR="00D14E3F">
              <w:rPr>
                <w:noProof/>
                <w:webHidden/>
              </w:rPr>
              <w:fldChar w:fldCharType="begin"/>
            </w:r>
            <w:r w:rsidR="00D14E3F">
              <w:rPr>
                <w:noProof/>
                <w:webHidden/>
              </w:rPr>
              <w:instrText xml:space="preserve"> PAGEREF _Toc315300041 \h </w:instrText>
            </w:r>
            <w:r w:rsidR="00D14E3F">
              <w:rPr>
                <w:noProof/>
                <w:webHidden/>
              </w:rPr>
            </w:r>
            <w:r w:rsidR="00D14E3F">
              <w:rPr>
                <w:noProof/>
                <w:webHidden/>
              </w:rPr>
              <w:fldChar w:fldCharType="separate"/>
            </w:r>
            <w:r w:rsidR="00B41D00">
              <w:rPr>
                <w:noProof/>
                <w:webHidden/>
              </w:rPr>
              <w:t>7</w:t>
            </w:r>
            <w:r w:rsidR="00D14E3F">
              <w:rPr>
                <w:noProof/>
                <w:webHidden/>
              </w:rPr>
              <w:fldChar w:fldCharType="end"/>
            </w:r>
          </w:hyperlink>
        </w:p>
        <w:p w:rsidR="00D14E3F" w:rsidRDefault="00DA6D32" w:rsidP="00B41D00">
          <w:pPr>
            <w:pStyle w:val="TOC2"/>
            <w:rPr>
              <w:rFonts w:eastAsiaTheme="minorEastAsia"/>
              <w:noProof/>
            </w:rPr>
          </w:pPr>
          <w:hyperlink w:anchor="_Toc315300042" w:history="1">
            <w:r w:rsidR="00D14E3F" w:rsidRPr="005749F4">
              <w:rPr>
                <w:rStyle w:val="Hyperlink"/>
                <w:noProof/>
              </w:rPr>
              <w:t>2.5</w:t>
            </w:r>
            <w:r w:rsidR="00D14E3F">
              <w:rPr>
                <w:rFonts w:eastAsiaTheme="minorEastAsia"/>
                <w:noProof/>
              </w:rPr>
              <w:tab/>
            </w:r>
            <w:r w:rsidR="00D14E3F" w:rsidRPr="005749F4">
              <w:rPr>
                <w:rStyle w:val="Hyperlink"/>
                <w:noProof/>
              </w:rPr>
              <w:t>Proposed Initial Rate</w:t>
            </w:r>
            <w:r w:rsidR="00D14E3F">
              <w:rPr>
                <w:noProof/>
                <w:webHidden/>
              </w:rPr>
              <w:tab/>
            </w:r>
            <w:r w:rsidR="00D14E3F">
              <w:rPr>
                <w:noProof/>
                <w:webHidden/>
              </w:rPr>
              <w:fldChar w:fldCharType="begin"/>
            </w:r>
            <w:r w:rsidR="00D14E3F">
              <w:rPr>
                <w:noProof/>
                <w:webHidden/>
              </w:rPr>
              <w:instrText xml:space="preserve"> PAGEREF _Toc315300042 \h </w:instrText>
            </w:r>
            <w:r w:rsidR="00D14E3F">
              <w:rPr>
                <w:noProof/>
                <w:webHidden/>
              </w:rPr>
            </w:r>
            <w:r w:rsidR="00D14E3F">
              <w:rPr>
                <w:noProof/>
                <w:webHidden/>
              </w:rPr>
              <w:fldChar w:fldCharType="separate"/>
            </w:r>
            <w:r w:rsidR="00B41D00">
              <w:rPr>
                <w:noProof/>
                <w:webHidden/>
              </w:rPr>
              <w:t>8</w:t>
            </w:r>
            <w:r w:rsidR="00D14E3F">
              <w:rPr>
                <w:noProof/>
                <w:webHidden/>
              </w:rPr>
              <w:fldChar w:fldCharType="end"/>
            </w:r>
          </w:hyperlink>
        </w:p>
        <w:p w:rsidR="00D14E3F" w:rsidRDefault="00DA6D32" w:rsidP="00B41D00">
          <w:pPr>
            <w:pStyle w:val="TOC3"/>
            <w:rPr>
              <w:rFonts w:eastAsiaTheme="minorEastAsia"/>
              <w:noProof/>
            </w:rPr>
          </w:pPr>
          <w:hyperlink w:anchor="_Toc315300043" w:history="1">
            <w:r w:rsidR="00D14E3F" w:rsidRPr="005749F4">
              <w:rPr>
                <w:rStyle w:val="Hyperlink"/>
                <w:noProof/>
              </w:rPr>
              <w:t>2.5.1</w:t>
            </w:r>
            <w:r w:rsidR="00D14E3F">
              <w:rPr>
                <w:rFonts w:eastAsiaTheme="minorEastAsia"/>
                <w:noProof/>
              </w:rPr>
              <w:tab/>
            </w:r>
            <w:r w:rsidR="00D14E3F" w:rsidRPr="005749F4">
              <w:rPr>
                <w:rStyle w:val="Hyperlink"/>
                <w:noProof/>
              </w:rPr>
              <w:t>Annual Adjustments</w:t>
            </w:r>
            <w:r w:rsidR="00D14E3F">
              <w:rPr>
                <w:noProof/>
                <w:webHidden/>
              </w:rPr>
              <w:tab/>
            </w:r>
            <w:r w:rsidR="00D14E3F">
              <w:rPr>
                <w:noProof/>
                <w:webHidden/>
              </w:rPr>
              <w:fldChar w:fldCharType="begin"/>
            </w:r>
            <w:r w:rsidR="00D14E3F">
              <w:rPr>
                <w:noProof/>
                <w:webHidden/>
              </w:rPr>
              <w:instrText xml:space="preserve"> PAGEREF _Toc315300043 \h </w:instrText>
            </w:r>
            <w:r w:rsidR="00D14E3F">
              <w:rPr>
                <w:noProof/>
                <w:webHidden/>
              </w:rPr>
            </w:r>
            <w:r w:rsidR="00D14E3F">
              <w:rPr>
                <w:noProof/>
                <w:webHidden/>
              </w:rPr>
              <w:fldChar w:fldCharType="separate"/>
            </w:r>
            <w:r w:rsidR="00B41D00">
              <w:rPr>
                <w:noProof/>
                <w:webHidden/>
              </w:rPr>
              <w:t>8</w:t>
            </w:r>
            <w:r w:rsidR="00D14E3F">
              <w:rPr>
                <w:noProof/>
                <w:webHidden/>
              </w:rPr>
              <w:fldChar w:fldCharType="end"/>
            </w:r>
          </w:hyperlink>
        </w:p>
        <w:p w:rsidR="00D14E3F" w:rsidRDefault="00DA6D32" w:rsidP="00B41D00">
          <w:pPr>
            <w:pStyle w:val="TOC2"/>
            <w:rPr>
              <w:rFonts w:eastAsiaTheme="minorEastAsia"/>
              <w:noProof/>
            </w:rPr>
          </w:pPr>
          <w:hyperlink w:anchor="_Toc315300044" w:history="1">
            <w:r w:rsidR="00D14E3F" w:rsidRPr="005749F4">
              <w:rPr>
                <w:rStyle w:val="Hyperlink"/>
                <w:noProof/>
              </w:rPr>
              <w:t>2.6</w:t>
            </w:r>
            <w:r w:rsidR="00D14E3F">
              <w:rPr>
                <w:rFonts w:eastAsiaTheme="minorEastAsia"/>
                <w:noProof/>
              </w:rPr>
              <w:tab/>
            </w:r>
            <w:r w:rsidR="00D14E3F" w:rsidRPr="005749F4">
              <w:rPr>
                <w:rStyle w:val="Hyperlink"/>
                <w:noProof/>
              </w:rPr>
              <w:t>Supporting Behavioral Changes</w:t>
            </w:r>
            <w:r w:rsidR="00D14E3F">
              <w:rPr>
                <w:noProof/>
                <w:webHidden/>
              </w:rPr>
              <w:tab/>
            </w:r>
            <w:r w:rsidR="00D14E3F">
              <w:rPr>
                <w:noProof/>
                <w:webHidden/>
              </w:rPr>
              <w:fldChar w:fldCharType="begin"/>
            </w:r>
            <w:r w:rsidR="00D14E3F">
              <w:rPr>
                <w:noProof/>
                <w:webHidden/>
              </w:rPr>
              <w:instrText xml:space="preserve"> PAGEREF _Toc315300044 \h </w:instrText>
            </w:r>
            <w:r w:rsidR="00D14E3F">
              <w:rPr>
                <w:noProof/>
                <w:webHidden/>
              </w:rPr>
            </w:r>
            <w:r w:rsidR="00D14E3F">
              <w:rPr>
                <w:noProof/>
                <w:webHidden/>
              </w:rPr>
              <w:fldChar w:fldCharType="separate"/>
            </w:r>
            <w:r w:rsidR="00B41D00">
              <w:rPr>
                <w:noProof/>
                <w:webHidden/>
              </w:rPr>
              <w:t>9</w:t>
            </w:r>
            <w:r w:rsidR="00D14E3F">
              <w:rPr>
                <w:noProof/>
                <w:webHidden/>
              </w:rPr>
              <w:fldChar w:fldCharType="end"/>
            </w:r>
          </w:hyperlink>
        </w:p>
        <w:p w:rsidR="00D14E3F" w:rsidRDefault="00DA6D32" w:rsidP="00B41D00">
          <w:pPr>
            <w:pStyle w:val="TOC2"/>
            <w:rPr>
              <w:rFonts w:eastAsiaTheme="minorEastAsia"/>
              <w:noProof/>
            </w:rPr>
          </w:pPr>
          <w:hyperlink w:anchor="_Toc315300045" w:history="1">
            <w:r w:rsidR="00D14E3F" w:rsidRPr="005749F4">
              <w:rPr>
                <w:rStyle w:val="Hyperlink"/>
                <w:noProof/>
              </w:rPr>
              <w:t>2.7</w:t>
            </w:r>
            <w:r w:rsidR="00D14E3F">
              <w:rPr>
                <w:rFonts w:eastAsiaTheme="minorEastAsia"/>
                <w:noProof/>
              </w:rPr>
              <w:tab/>
            </w:r>
            <w:r w:rsidR="00D14E3F" w:rsidRPr="005749F4">
              <w:rPr>
                <w:rStyle w:val="Hyperlink"/>
                <w:noProof/>
              </w:rPr>
              <w:t>Gathering Feedback</w:t>
            </w:r>
            <w:r w:rsidR="00D14E3F">
              <w:rPr>
                <w:noProof/>
                <w:webHidden/>
              </w:rPr>
              <w:tab/>
            </w:r>
            <w:r w:rsidR="00D14E3F">
              <w:rPr>
                <w:noProof/>
                <w:webHidden/>
              </w:rPr>
              <w:fldChar w:fldCharType="begin"/>
            </w:r>
            <w:r w:rsidR="00D14E3F">
              <w:rPr>
                <w:noProof/>
                <w:webHidden/>
              </w:rPr>
              <w:instrText xml:space="preserve"> PAGEREF _Toc315300045 \h </w:instrText>
            </w:r>
            <w:r w:rsidR="00D14E3F">
              <w:rPr>
                <w:noProof/>
                <w:webHidden/>
              </w:rPr>
            </w:r>
            <w:r w:rsidR="00D14E3F">
              <w:rPr>
                <w:noProof/>
                <w:webHidden/>
              </w:rPr>
              <w:fldChar w:fldCharType="separate"/>
            </w:r>
            <w:r w:rsidR="00B41D00">
              <w:rPr>
                <w:noProof/>
                <w:webHidden/>
              </w:rPr>
              <w:t>9</w:t>
            </w:r>
            <w:r w:rsidR="00D14E3F">
              <w:rPr>
                <w:noProof/>
                <w:webHidden/>
              </w:rPr>
              <w:fldChar w:fldCharType="end"/>
            </w:r>
          </w:hyperlink>
        </w:p>
        <w:p w:rsidR="00D14E3F" w:rsidRDefault="00DA6D32" w:rsidP="00B41D00">
          <w:pPr>
            <w:pStyle w:val="TOC1"/>
            <w:rPr>
              <w:rFonts w:eastAsiaTheme="minorEastAsia"/>
              <w:noProof/>
            </w:rPr>
          </w:pPr>
          <w:hyperlink w:anchor="_Toc315300046" w:history="1">
            <w:r w:rsidR="00D14E3F" w:rsidRPr="005749F4">
              <w:rPr>
                <w:rStyle w:val="Hyperlink"/>
                <w:noProof/>
              </w:rPr>
              <w:t>3.</w:t>
            </w:r>
            <w:r w:rsidR="00D14E3F">
              <w:rPr>
                <w:rFonts w:eastAsiaTheme="minorEastAsia"/>
                <w:noProof/>
              </w:rPr>
              <w:tab/>
            </w:r>
            <w:r w:rsidR="00D14E3F" w:rsidRPr="005749F4">
              <w:rPr>
                <w:rStyle w:val="Hyperlink"/>
                <w:noProof/>
              </w:rPr>
              <w:t>Program Governance</w:t>
            </w:r>
            <w:r w:rsidR="00D14E3F">
              <w:rPr>
                <w:noProof/>
                <w:webHidden/>
              </w:rPr>
              <w:tab/>
            </w:r>
            <w:r w:rsidR="00D14E3F">
              <w:rPr>
                <w:noProof/>
                <w:webHidden/>
              </w:rPr>
              <w:fldChar w:fldCharType="begin"/>
            </w:r>
            <w:r w:rsidR="00D14E3F">
              <w:rPr>
                <w:noProof/>
                <w:webHidden/>
              </w:rPr>
              <w:instrText xml:space="preserve"> PAGEREF _Toc315300046 \h </w:instrText>
            </w:r>
            <w:r w:rsidR="00D14E3F">
              <w:rPr>
                <w:noProof/>
                <w:webHidden/>
              </w:rPr>
            </w:r>
            <w:r w:rsidR="00D14E3F">
              <w:rPr>
                <w:noProof/>
                <w:webHidden/>
              </w:rPr>
              <w:fldChar w:fldCharType="separate"/>
            </w:r>
            <w:r w:rsidR="00B41D00">
              <w:rPr>
                <w:noProof/>
                <w:webHidden/>
              </w:rPr>
              <w:t>9</w:t>
            </w:r>
            <w:r w:rsidR="00D14E3F">
              <w:rPr>
                <w:noProof/>
                <w:webHidden/>
              </w:rPr>
              <w:fldChar w:fldCharType="end"/>
            </w:r>
          </w:hyperlink>
        </w:p>
        <w:p w:rsidR="00D14E3F" w:rsidRDefault="00DA6D32" w:rsidP="00B41D00">
          <w:pPr>
            <w:pStyle w:val="TOC2"/>
            <w:rPr>
              <w:rFonts w:eastAsiaTheme="minorEastAsia"/>
              <w:noProof/>
            </w:rPr>
          </w:pPr>
          <w:hyperlink w:anchor="_Toc315300047" w:history="1">
            <w:r w:rsidR="00D14E3F" w:rsidRPr="005749F4">
              <w:rPr>
                <w:rStyle w:val="Hyperlink"/>
                <w:noProof/>
              </w:rPr>
              <w:t>3.1</w:t>
            </w:r>
            <w:r w:rsidR="00D14E3F">
              <w:rPr>
                <w:rFonts w:eastAsiaTheme="minorEastAsia"/>
                <w:noProof/>
              </w:rPr>
              <w:tab/>
            </w:r>
            <w:r w:rsidR="00D14E3F" w:rsidRPr="005749F4">
              <w:rPr>
                <w:rStyle w:val="Hyperlink"/>
                <w:noProof/>
              </w:rPr>
              <w:t>The Utilities Advisory Committee</w:t>
            </w:r>
            <w:r w:rsidR="00D14E3F">
              <w:rPr>
                <w:noProof/>
                <w:webHidden/>
              </w:rPr>
              <w:tab/>
            </w:r>
            <w:r w:rsidR="00D14E3F">
              <w:rPr>
                <w:noProof/>
                <w:webHidden/>
              </w:rPr>
              <w:fldChar w:fldCharType="begin"/>
            </w:r>
            <w:r w:rsidR="00D14E3F">
              <w:rPr>
                <w:noProof/>
                <w:webHidden/>
              </w:rPr>
              <w:instrText xml:space="preserve"> PAGEREF _Toc315300047 \h </w:instrText>
            </w:r>
            <w:r w:rsidR="00D14E3F">
              <w:rPr>
                <w:noProof/>
                <w:webHidden/>
              </w:rPr>
            </w:r>
            <w:r w:rsidR="00D14E3F">
              <w:rPr>
                <w:noProof/>
                <w:webHidden/>
              </w:rPr>
              <w:fldChar w:fldCharType="separate"/>
            </w:r>
            <w:r w:rsidR="00B41D00">
              <w:rPr>
                <w:noProof/>
                <w:webHidden/>
              </w:rPr>
              <w:t>9</w:t>
            </w:r>
            <w:r w:rsidR="00D14E3F">
              <w:rPr>
                <w:noProof/>
                <w:webHidden/>
              </w:rPr>
              <w:fldChar w:fldCharType="end"/>
            </w:r>
          </w:hyperlink>
        </w:p>
        <w:p w:rsidR="00D14E3F" w:rsidRDefault="00DA6D32" w:rsidP="00B41D00">
          <w:pPr>
            <w:pStyle w:val="TOC3"/>
            <w:rPr>
              <w:rFonts w:eastAsiaTheme="minorEastAsia"/>
              <w:noProof/>
            </w:rPr>
          </w:pPr>
          <w:hyperlink w:anchor="_Toc315300048" w:history="1">
            <w:r w:rsidR="00D14E3F" w:rsidRPr="005749F4">
              <w:rPr>
                <w:rStyle w:val="Hyperlink"/>
                <w:noProof/>
              </w:rPr>
              <w:t>3.1.1</w:t>
            </w:r>
            <w:r w:rsidR="00D14E3F">
              <w:rPr>
                <w:rFonts w:eastAsiaTheme="minorEastAsia"/>
                <w:noProof/>
              </w:rPr>
              <w:tab/>
            </w:r>
            <w:r w:rsidR="00D14E3F" w:rsidRPr="005749F4">
              <w:rPr>
                <w:rStyle w:val="Hyperlink"/>
                <w:noProof/>
              </w:rPr>
              <w:t>Responsibilities</w:t>
            </w:r>
            <w:r w:rsidR="00D14E3F">
              <w:rPr>
                <w:noProof/>
                <w:webHidden/>
              </w:rPr>
              <w:tab/>
            </w:r>
            <w:r w:rsidR="00D14E3F">
              <w:rPr>
                <w:noProof/>
                <w:webHidden/>
              </w:rPr>
              <w:fldChar w:fldCharType="begin"/>
            </w:r>
            <w:r w:rsidR="00D14E3F">
              <w:rPr>
                <w:noProof/>
                <w:webHidden/>
              </w:rPr>
              <w:instrText xml:space="preserve"> PAGEREF _Toc315300048 \h </w:instrText>
            </w:r>
            <w:r w:rsidR="00D14E3F">
              <w:rPr>
                <w:noProof/>
                <w:webHidden/>
              </w:rPr>
            </w:r>
            <w:r w:rsidR="00D14E3F">
              <w:rPr>
                <w:noProof/>
                <w:webHidden/>
              </w:rPr>
              <w:fldChar w:fldCharType="separate"/>
            </w:r>
            <w:r w:rsidR="00B41D00">
              <w:rPr>
                <w:noProof/>
                <w:webHidden/>
              </w:rPr>
              <w:t>9</w:t>
            </w:r>
            <w:r w:rsidR="00D14E3F">
              <w:rPr>
                <w:noProof/>
                <w:webHidden/>
              </w:rPr>
              <w:fldChar w:fldCharType="end"/>
            </w:r>
          </w:hyperlink>
        </w:p>
        <w:p w:rsidR="00D14E3F" w:rsidRDefault="00DA6D32" w:rsidP="00B41D00">
          <w:pPr>
            <w:pStyle w:val="TOC3"/>
            <w:rPr>
              <w:rFonts w:eastAsiaTheme="minorEastAsia"/>
              <w:noProof/>
            </w:rPr>
          </w:pPr>
          <w:hyperlink w:anchor="_Toc315300049" w:history="1">
            <w:r w:rsidR="00D14E3F" w:rsidRPr="005749F4">
              <w:rPr>
                <w:rStyle w:val="Hyperlink"/>
                <w:noProof/>
              </w:rPr>
              <w:t>3.1.2</w:t>
            </w:r>
            <w:r w:rsidR="00D14E3F">
              <w:rPr>
                <w:rFonts w:eastAsiaTheme="minorEastAsia"/>
                <w:noProof/>
              </w:rPr>
              <w:tab/>
            </w:r>
            <w:r w:rsidR="00D14E3F" w:rsidRPr="005749F4">
              <w:rPr>
                <w:rStyle w:val="Hyperlink"/>
                <w:noProof/>
              </w:rPr>
              <w:t>Authority</w:t>
            </w:r>
            <w:r w:rsidR="00D14E3F">
              <w:rPr>
                <w:noProof/>
                <w:webHidden/>
              </w:rPr>
              <w:tab/>
            </w:r>
            <w:r w:rsidR="00D14E3F">
              <w:rPr>
                <w:noProof/>
                <w:webHidden/>
              </w:rPr>
              <w:fldChar w:fldCharType="begin"/>
            </w:r>
            <w:r w:rsidR="00D14E3F">
              <w:rPr>
                <w:noProof/>
                <w:webHidden/>
              </w:rPr>
              <w:instrText xml:space="preserve"> PAGEREF _Toc315300049 \h </w:instrText>
            </w:r>
            <w:r w:rsidR="00D14E3F">
              <w:rPr>
                <w:noProof/>
                <w:webHidden/>
              </w:rPr>
            </w:r>
            <w:r w:rsidR="00D14E3F">
              <w:rPr>
                <w:noProof/>
                <w:webHidden/>
              </w:rPr>
              <w:fldChar w:fldCharType="separate"/>
            </w:r>
            <w:r w:rsidR="00B41D00">
              <w:rPr>
                <w:noProof/>
                <w:webHidden/>
              </w:rPr>
              <w:t>10</w:t>
            </w:r>
            <w:r w:rsidR="00D14E3F">
              <w:rPr>
                <w:noProof/>
                <w:webHidden/>
              </w:rPr>
              <w:fldChar w:fldCharType="end"/>
            </w:r>
          </w:hyperlink>
        </w:p>
        <w:p w:rsidR="00D14E3F" w:rsidRDefault="00DA6D32" w:rsidP="00B41D00">
          <w:pPr>
            <w:pStyle w:val="TOC3"/>
            <w:rPr>
              <w:rFonts w:eastAsiaTheme="minorEastAsia"/>
              <w:noProof/>
            </w:rPr>
          </w:pPr>
          <w:hyperlink w:anchor="_Toc315300050" w:history="1">
            <w:r w:rsidR="00D14E3F" w:rsidRPr="005749F4">
              <w:rPr>
                <w:rStyle w:val="Hyperlink"/>
                <w:noProof/>
              </w:rPr>
              <w:t>3.1.3</w:t>
            </w:r>
            <w:r w:rsidR="00D14E3F">
              <w:rPr>
                <w:rFonts w:eastAsiaTheme="minorEastAsia"/>
                <w:noProof/>
              </w:rPr>
              <w:tab/>
            </w:r>
            <w:r w:rsidR="00D14E3F" w:rsidRPr="005749F4">
              <w:rPr>
                <w:rStyle w:val="Hyperlink"/>
                <w:noProof/>
              </w:rPr>
              <w:t>Membership</w:t>
            </w:r>
            <w:r w:rsidR="00D14E3F">
              <w:rPr>
                <w:noProof/>
                <w:webHidden/>
              </w:rPr>
              <w:tab/>
            </w:r>
            <w:r w:rsidR="00D14E3F">
              <w:rPr>
                <w:noProof/>
                <w:webHidden/>
              </w:rPr>
              <w:fldChar w:fldCharType="begin"/>
            </w:r>
            <w:r w:rsidR="00D14E3F">
              <w:rPr>
                <w:noProof/>
                <w:webHidden/>
              </w:rPr>
              <w:instrText xml:space="preserve"> PAGEREF _Toc315300050 \h </w:instrText>
            </w:r>
            <w:r w:rsidR="00D14E3F">
              <w:rPr>
                <w:noProof/>
                <w:webHidden/>
              </w:rPr>
            </w:r>
            <w:r w:rsidR="00D14E3F">
              <w:rPr>
                <w:noProof/>
                <w:webHidden/>
              </w:rPr>
              <w:fldChar w:fldCharType="separate"/>
            </w:r>
            <w:r w:rsidR="00B41D00">
              <w:rPr>
                <w:noProof/>
                <w:webHidden/>
              </w:rPr>
              <w:t>10</w:t>
            </w:r>
            <w:r w:rsidR="00D14E3F">
              <w:rPr>
                <w:noProof/>
                <w:webHidden/>
              </w:rPr>
              <w:fldChar w:fldCharType="end"/>
            </w:r>
          </w:hyperlink>
        </w:p>
        <w:p w:rsidR="00D14E3F" w:rsidRDefault="00DA6D32" w:rsidP="00B41D00">
          <w:pPr>
            <w:pStyle w:val="TOC3"/>
            <w:rPr>
              <w:rFonts w:eastAsiaTheme="minorEastAsia"/>
              <w:noProof/>
            </w:rPr>
          </w:pPr>
          <w:hyperlink w:anchor="_Toc315300051" w:history="1">
            <w:r w:rsidR="00D14E3F" w:rsidRPr="005749F4">
              <w:rPr>
                <w:rStyle w:val="Hyperlink"/>
                <w:noProof/>
              </w:rPr>
              <w:t>Permanent Members</w:t>
            </w:r>
            <w:r w:rsidR="00D14E3F">
              <w:rPr>
                <w:noProof/>
                <w:webHidden/>
              </w:rPr>
              <w:tab/>
            </w:r>
            <w:r w:rsidR="00D14E3F">
              <w:rPr>
                <w:noProof/>
                <w:webHidden/>
              </w:rPr>
              <w:fldChar w:fldCharType="begin"/>
            </w:r>
            <w:r w:rsidR="00D14E3F">
              <w:rPr>
                <w:noProof/>
                <w:webHidden/>
              </w:rPr>
              <w:instrText xml:space="preserve"> PAGEREF _Toc315300051 \h </w:instrText>
            </w:r>
            <w:r w:rsidR="00D14E3F">
              <w:rPr>
                <w:noProof/>
                <w:webHidden/>
              </w:rPr>
            </w:r>
            <w:r w:rsidR="00D14E3F">
              <w:rPr>
                <w:noProof/>
                <w:webHidden/>
              </w:rPr>
              <w:fldChar w:fldCharType="separate"/>
            </w:r>
            <w:r w:rsidR="00B41D00">
              <w:rPr>
                <w:noProof/>
                <w:webHidden/>
              </w:rPr>
              <w:t>10</w:t>
            </w:r>
            <w:r w:rsidR="00D14E3F">
              <w:rPr>
                <w:noProof/>
                <w:webHidden/>
              </w:rPr>
              <w:fldChar w:fldCharType="end"/>
            </w:r>
          </w:hyperlink>
        </w:p>
        <w:p w:rsidR="00D14E3F" w:rsidRDefault="00DA6D32" w:rsidP="00B41D00">
          <w:pPr>
            <w:pStyle w:val="TOC3"/>
            <w:rPr>
              <w:rFonts w:eastAsiaTheme="minorEastAsia"/>
              <w:noProof/>
            </w:rPr>
          </w:pPr>
          <w:hyperlink w:anchor="_Toc315300052" w:history="1">
            <w:r w:rsidR="00D14E3F" w:rsidRPr="005749F4">
              <w:rPr>
                <w:rStyle w:val="Hyperlink"/>
                <w:noProof/>
              </w:rPr>
              <w:t>Rotating Members</w:t>
            </w:r>
            <w:r w:rsidR="00D14E3F">
              <w:rPr>
                <w:noProof/>
                <w:webHidden/>
              </w:rPr>
              <w:tab/>
            </w:r>
            <w:r w:rsidR="00D14E3F">
              <w:rPr>
                <w:noProof/>
                <w:webHidden/>
              </w:rPr>
              <w:fldChar w:fldCharType="begin"/>
            </w:r>
            <w:r w:rsidR="00D14E3F">
              <w:rPr>
                <w:noProof/>
                <w:webHidden/>
              </w:rPr>
              <w:instrText xml:space="preserve"> PAGEREF _Toc315300052 \h </w:instrText>
            </w:r>
            <w:r w:rsidR="00D14E3F">
              <w:rPr>
                <w:noProof/>
                <w:webHidden/>
              </w:rPr>
            </w:r>
            <w:r w:rsidR="00D14E3F">
              <w:rPr>
                <w:noProof/>
                <w:webHidden/>
              </w:rPr>
              <w:fldChar w:fldCharType="separate"/>
            </w:r>
            <w:r w:rsidR="00B41D00">
              <w:rPr>
                <w:noProof/>
                <w:webHidden/>
              </w:rPr>
              <w:t>10</w:t>
            </w:r>
            <w:r w:rsidR="00D14E3F">
              <w:rPr>
                <w:noProof/>
                <w:webHidden/>
              </w:rPr>
              <w:fldChar w:fldCharType="end"/>
            </w:r>
          </w:hyperlink>
        </w:p>
        <w:p w:rsidR="00D14E3F" w:rsidRDefault="00DA6D32" w:rsidP="00B41D00">
          <w:pPr>
            <w:pStyle w:val="TOC3"/>
            <w:rPr>
              <w:rFonts w:eastAsiaTheme="minorEastAsia"/>
              <w:noProof/>
            </w:rPr>
          </w:pPr>
          <w:hyperlink w:anchor="_Toc315300053" w:history="1">
            <w:r w:rsidR="00D14E3F" w:rsidRPr="005749F4">
              <w:rPr>
                <w:rStyle w:val="Hyperlink"/>
                <w:noProof/>
              </w:rPr>
              <w:t>3.1.4</w:t>
            </w:r>
            <w:r w:rsidR="00D14E3F">
              <w:rPr>
                <w:rFonts w:eastAsiaTheme="minorEastAsia"/>
                <w:noProof/>
              </w:rPr>
              <w:tab/>
            </w:r>
            <w:r w:rsidR="00D14E3F" w:rsidRPr="005749F4">
              <w:rPr>
                <w:rStyle w:val="Hyperlink"/>
                <w:noProof/>
              </w:rPr>
              <w:t>Meeting Frequency</w:t>
            </w:r>
            <w:r w:rsidR="00D14E3F">
              <w:rPr>
                <w:noProof/>
                <w:webHidden/>
              </w:rPr>
              <w:tab/>
            </w:r>
            <w:r w:rsidR="00D14E3F">
              <w:rPr>
                <w:noProof/>
                <w:webHidden/>
              </w:rPr>
              <w:fldChar w:fldCharType="begin"/>
            </w:r>
            <w:r w:rsidR="00D14E3F">
              <w:rPr>
                <w:noProof/>
                <w:webHidden/>
              </w:rPr>
              <w:instrText xml:space="preserve"> PAGEREF _Toc315300053 \h </w:instrText>
            </w:r>
            <w:r w:rsidR="00D14E3F">
              <w:rPr>
                <w:noProof/>
                <w:webHidden/>
              </w:rPr>
            </w:r>
            <w:r w:rsidR="00D14E3F">
              <w:rPr>
                <w:noProof/>
                <w:webHidden/>
              </w:rPr>
              <w:fldChar w:fldCharType="separate"/>
            </w:r>
            <w:r w:rsidR="00B41D00">
              <w:rPr>
                <w:noProof/>
                <w:webHidden/>
              </w:rPr>
              <w:t>10</w:t>
            </w:r>
            <w:r w:rsidR="00D14E3F">
              <w:rPr>
                <w:noProof/>
                <w:webHidden/>
              </w:rPr>
              <w:fldChar w:fldCharType="end"/>
            </w:r>
          </w:hyperlink>
        </w:p>
        <w:p w:rsidR="00D14E3F" w:rsidRDefault="00DA6D32" w:rsidP="00B41D00">
          <w:pPr>
            <w:pStyle w:val="TOC2"/>
            <w:rPr>
              <w:rFonts w:eastAsiaTheme="minorEastAsia"/>
              <w:noProof/>
            </w:rPr>
          </w:pPr>
          <w:hyperlink w:anchor="_Toc315300054" w:history="1">
            <w:r w:rsidR="00D14E3F" w:rsidRPr="005749F4">
              <w:rPr>
                <w:rStyle w:val="Hyperlink"/>
                <w:noProof/>
              </w:rPr>
              <w:t>3.2</w:t>
            </w:r>
            <w:r w:rsidR="00D14E3F">
              <w:rPr>
                <w:rFonts w:eastAsiaTheme="minorEastAsia"/>
                <w:noProof/>
              </w:rPr>
              <w:tab/>
            </w:r>
            <w:r w:rsidR="00D14E3F" w:rsidRPr="005749F4">
              <w:rPr>
                <w:rStyle w:val="Hyperlink"/>
                <w:noProof/>
              </w:rPr>
              <w:t>The Utilities Executive Board</w:t>
            </w:r>
            <w:r w:rsidR="00D14E3F">
              <w:rPr>
                <w:noProof/>
                <w:webHidden/>
              </w:rPr>
              <w:tab/>
            </w:r>
            <w:r w:rsidR="00D14E3F">
              <w:rPr>
                <w:noProof/>
                <w:webHidden/>
              </w:rPr>
              <w:fldChar w:fldCharType="begin"/>
            </w:r>
            <w:r w:rsidR="00D14E3F">
              <w:rPr>
                <w:noProof/>
                <w:webHidden/>
              </w:rPr>
              <w:instrText xml:space="preserve"> PAGEREF _Toc315300054 \h </w:instrText>
            </w:r>
            <w:r w:rsidR="00D14E3F">
              <w:rPr>
                <w:noProof/>
                <w:webHidden/>
              </w:rPr>
            </w:r>
            <w:r w:rsidR="00D14E3F">
              <w:rPr>
                <w:noProof/>
                <w:webHidden/>
              </w:rPr>
              <w:fldChar w:fldCharType="separate"/>
            </w:r>
            <w:r w:rsidR="00B41D00">
              <w:rPr>
                <w:noProof/>
                <w:webHidden/>
              </w:rPr>
              <w:t>10</w:t>
            </w:r>
            <w:r w:rsidR="00D14E3F">
              <w:rPr>
                <w:noProof/>
                <w:webHidden/>
              </w:rPr>
              <w:fldChar w:fldCharType="end"/>
            </w:r>
          </w:hyperlink>
        </w:p>
        <w:p w:rsidR="00D14E3F" w:rsidRDefault="00DA6D32" w:rsidP="00B41D00">
          <w:pPr>
            <w:pStyle w:val="TOC3"/>
            <w:rPr>
              <w:rFonts w:eastAsiaTheme="minorEastAsia"/>
              <w:noProof/>
            </w:rPr>
          </w:pPr>
          <w:hyperlink w:anchor="_Toc315300055" w:history="1">
            <w:r w:rsidR="00D14E3F" w:rsidRPr="005749F4">
              <w:rPr>
                <w:rStyle w:val="Hyperlink"/>
                <w:noProof/>
              </w:rPr>
              <w:t>3.2.1</w:t>
            </w:r>
            <w:r w:rsidR="00D14E3F">
              <w:rPr>
                <w:rFonts w:eastAsiaTheme="minorEastAsia"/>
                <w:noProof/>
              </w:rPr>
              <w:tab/>
            </w:r>
            <w:r w:rsidR="00D14E3F" w:rsidRPr="005749F4">
              <w:rPr>
                <w:rStyle w:val="Hyperlink"/>
                <w:noProof/>
              </w:rPr>
              <w:t>Responsibilities</w:t>
            </w:r>
            <w:r w:rsidR="00D14E3F">
              <w:rPr>
                <w:noProof/>
                <w:webHidden/>
              </w:rPr>
              <w:tab/>
            </w:r>
            <w:r w:rsidR="00D14E3F">
              <w:rPr>
                <w:noProof/>
                <w:webHidden/>
              </w:rPr>
              <w:fldChar w:fldCharType="begin"/>
            </w:r>
            <w:r w:rsidR="00D14E3F">
              <w:rPr>
                <w:noProof/>
                <w:webHidden/>
              </w:rPr>
              <w:instrText xml:space="preserve"> PAGEREF _Toc315300055 \h </w:instrText>
            </w:r>
            <w:r w:rsidR="00D14E3F">
              <w:rPr>
                <w:noProof/>
                <w:webHidden/>
              </w:rPr>
            </w:r>
            <w:r w:rsidR="00D14E3F">
              <w:rPr>
                <w:noProof/>
                <w:webHidden/>
              </w:rPr>
              <w:fldChar w:fldCharType="separate"/>
            </w:r>
            <w:r w:rsidR="00B41D00">
              <w:rPr>
                <w:noProof/>
                <w:webHidden/>
              </w:rPr>
              <w:t>10</w:t>
            </w:r>
            <w:r w:rsidR="00D14E3F">
              <w:rPr>
                <w:noProof/>
                <w:webHidden/>
              </w:rPr>
              <w:fldChar w:fldCharType="end"/>
            </w:r>
          </w:hyperlink>
        </w:p>
        <w:p w:rsidR="00D14E3F" w:rsidRDefault="00DA6D32" w:rsidP="00B41D00">
          <w:pPr>
            <w:pStyle w:val="TOC3"/>
            <w:rPr>
              <w:rFonts w:eastAsiaTheme="minorEastAsia"/>
              <w:noProof/>
            </w:rPr>
          </w:pPr>
          <w:hyperlink w:anchor="_Toc315300056" w:history="1">
            <w:r w:rsidR="00D14E3F" w:rsidRPr="005749F4">
              <w:rPr>
                <w:rStyle w:val="Hyperlink"/>
                <w:noProof/>
              </w:rPr>
              <w:t>3.2.2</w:t>
            </w:r>
            <w:r w:rsidR="00D14E3F">
              <w:rPr>
                <w:rFonts w:eastAsiaTheme="minorEastAsia"/>
                <w:noProof/>
              </w:rPr>
              <w:tab/>
            </w:r>
            <w:r w:rsidR="00D14E3F" w:rsidRPr="005749F4">
              <w:rPr>
                <w:rStyle w:val="Hyperlink"/>
                <w:noProof/>
              </w:rPr>
              <w:t>Meeting Frequency</w:t>
            </w:r>
            <w:r w:rsidR="00D14E3F">
              <w:rPr>
                <w:noProof/>
                <w:webHidden/>
              </w:rPr>
              <w:tab/>
            </w:r>
            <w:r w:rsidR="00D14E3F">
              <w:rPr>
                <w:noProof/>
                <w:webHidden/>
              </w:rPr>
              <w:fldChar w:fldCharType="begin"/>
            </w:r>
            <w:r w:rsidR="00D14E3F">
              <w:rPr>
                <w:noProof/>
                <w:webHidden/>
              </w:rPr>
              <w:instrText xml:space="preserve"> PAGEREF _Toc315300056 \h </w:instrText>
            </w:r>
            <w:r w:rsidR="00D14E3F">
              <w:rPr>
                <w:noProof/>
                <w:webHidden/>
              </w:rPr>
            </w:r>
            <w:r w:rsidR="00D14E3F">
              <w:rPr>
                <w:noProof/>
                <w:webHidden/>
              </w:rPr>
              <w:fldChar w:fldCharType="separate"/>
            </w:r>
            <w:r w:rsidR="00B41D00">
              <w:rPr>
                <w:b/>
                <w:bCs/>
                <w:noProof/>
                <w:webHidden/>
              </w:rPr>
              <w:t>Error! Bookmark not defined.</w:t>
            </w:r>
            <w:r w:rsidR="00D14E3F">
              <w:rPr>
                <w:noProof/>
                <w:webHidden/>
              </w:rPr>
              <w:fldChar w:fldCharType="end"/>
            </w:r>
          </w:hyperlink>
        </w:p>
        <w:p w:rsidR="00D14E3F" w:rsidRDefault="00DA6D32" w:rsidP="00B41D00">
          <w:pPr>
            <w:pStyle w:val="TOC3"/>
            <w:rPr>
              <w:rFonts w:eastAsiaTheme="minorEastAsia"/>
              <w:noProof/>
            </w:rPr>
          </w:pPr>
          <w:hyperlink w:anchor="_Toc315300057" w:history="1">
            <w:r w:rsidR="00D14E3F" w:rsidRPr="005749F4">
              <w:rPr>
                <w:rStyle w:val="Hyperlink"/>
                <w:noProof/>
              </w:rPr>
              <w:t>3.2.3</w:t>
            </w:r>
            <w:r w:rsidR="00D14E3F">
              <w:rPr>
                <w:rFonts w:eastAsiaTheme="minorEastAsia"/>
                <w:noProof/>
              </w:rPr>
              <w:tab/>
            </w:r>
            <w:r w:rsidR="00D14E3F" w:rsidRPr="005749F4">
              <w:rPr>
                <w:rStyle w:val="Hyperlink"/>
                <w:noProof/>
              </w:rPr>
              <w:t>Authority</w:t>
            </w:r>
            <w:r w:rsidR="00D14E3F">
              <w:rPr>
                <w:noProof/>
                <w:webHidden/>
              </w:rPr>
              <w:tab/>
            </w:r>
            <w:r w:rsidR="00D14E3F">
              <w:rPr>
                <w:noProof/>
                <w:webHidden/>
              </w:rPr>
              <w:fldChar w:fldCharType="begin"/>
            </w:r>
            <w:r w:rsidR="00D14E3F">
              <w:rPr>
                <w:noProof/>
                <w:webHidden/>
              </w:rPr>
              <w:instrText xml:space="preserve"> PAGEREF _Toc315300057 \h </w:instrText>
            </w:r>
            <w:r w:rsidR="00D14E3F">
              <w:rPr>
                <w:noProof/>
                <w:webHidden/>
              </w:rPr>
            </w:r>
            <w:r w:rsidR="00D14E3F">
              <w:rPr>
                <w:noProof/>
                <w:webHidden/>
              </w:rPr>
              <w:fldChar w:fldCharType="separate"/>
            </w:r>
            <w:r w:rsidR="00B41D00">
              <w:rPr>
                <w:b/>
                <w:bCs/>
                <w:noProof/>
                <w:webHidden/>
              </w:rPr>
              <w:t>Error! Bookmark not defined.</w:t>
            </w:r>
            <w:r w:rsidR="00D14E3F">
              <w:rPr>
                <w:noProof/>
                <w:webHidden/>
              </w:rPr>
              <w:fldChar w:fldCharType="end"/>
            </w:r>
          </w:hyperlink>
        </w:p>
        <w:p w:rsidR="00D14E3F" w:rsidRDefault="00DA6D32" w:rsidP="00B41D00">
          <w:pPr>
            <w:pStyle w:val="TOC2"/>
            <w:rPr>
              <w:rFonts w:eastAsiaTheme="minorEastAsia"/>
              <w:noProof/>
            </w:rPr>
          </w:pPr>
          <w:hyperlink w:anchor="_Toc315300058" w:history="1">
            <w:r w:rsidR="00D14E3F" w:rsidRPr="005749F4">
              <w:rPr>
                <w:rStyle w:val="Hyperlink"/>
                <w:noProof/>
              </w:rPr>
              <w:t>3.3</w:t>
            </w:r>
            <w:r w:rsidR="00D14E3F">
              <w:rPr>
                <w:rFonts w:eastAsiaTheme="minorEastAsia"/>
                <w:noProof/>
              </w:rPr>
              <w:tab/>
            </w:r>
            <w:r w:rsidR="00D14E3F" w:rsidRPr="005749F4">
              <w:rPr>
                <w:rStyle w:val="Hyperlink"/>
                <w:noProof/>
              </w:rPr>
              <w:t>Staff Support</w:t>
            </w:r>
            <w:r w:rsidR="00D14E3F">
              <w:rPr>
                <w:noProof/>
                <w:webHidden/>
              </w:rPr>
              <w:tab/>
            </w:r>
            <w:r w:rsidR="00D14E3F">
              <w:rPr>
                <w:noProof/>
                <w:webHidden/>
              </w:rPr>
              <w:fldChar w:fldCharType="begin"/>
            </w:r>
            <w:r w:rsidR="00D14E3F">
              <w:rPr>
                <w:noProof/>
                <w:webHidden/>
              </w:rPr>
              <w:instrText xml:space="preserve"> PAGEREF _Toc315300058 \h </w:instrText>
            </w:r>
            <w:r w:rsidR="00D14E3F">
              <w:rPr>
                <w:noProof/>
                <w:webHidden/>
              </w:rPr>
            </w:r>
            <w:r w:rsidR="00D14E3F">
              <w:rPr>
                <w:noProof/>
                <w:webHidden/>
              </w:rPr>
              <w:fldChar w:fldCharType="separate"/>
            </w:r>
            <w:r w:rsidR="00B41D00">
              <w:rPr>
                <w:noProof/>
                <w:webHidden/>
              </w:rPr>
              <w:t>11</w:t>
            </w:r>
            <w:r w:rsidR="00D14E3F">
              <w:rPr>
                <w:noProof/>
                <w:webHidden/>
              </w:rPr>
              <w:fldChar w:fldCharType="end"/>
            </w:r>
          </w:hyperlink>
        </w:p>
        <w:p w:rsidR="00D14E3F" w:rsidRDefault="00DA6D32" w:rsidP="00B41D00">
          <w:pPr>
            <w:pStyle w:val="TOC2"/>
            <w:rPr>
              <w:rFonts w:eastAsiaTheme="minorEastAsia"/>
              <w:noProof/>
            </w:rPr>
          </w:pPr>
          <w:hyperlink w:anchor="_Toc315300059" w:history="1">
            <w:r w:rsidR="00D14E3F" w:rsidRPr="005749F4">
              <w:rPr>
                <w:rStyle w:val="Hyperlink"/>
                <w:noProof/>
              </w:rPr>
              <w:t>3.4</w:t>
            </w:r>
            <w:r w:rsidR="00D14E3F">
              <w:rPr>
                <w:rFonts w:eastAsiaTheme="minorEastAsia"/>
                <w:noProof/>
              </w:rPr>
              <w:tab/>
            </w:r>
            <w:r w:rsidR="00D14E3F" w:rsidRPr="005749F4">
              <w:rPr>
                <w:rStyle w:val="Hyperlink"/>
                <w:noProof/>
              </w:rPr>
              <w:t>Conflicts of Interest</w:t>
            </w:r>
            <w:r w:rsidR="00D14E3F">
              <w:rPr>
                <w:noProof/>
                <w:webHidden/>
              </w:rPr>
              <w:tab/>
            </w:r>
            <w:r w:rsidR="00D14E3F">
              <w:rPr>
                <w:noProof/>
                <w:webHidden/>
              </w:rPr>
              <w:fldChar w:fldCharType="begin"/>
            </w:r>
            <w:r w:rsidR="00D14E3F">
              <w:rPr>
                <w:noProof/>
                <w:webHidden/>
              </w:rPr>
              <w:instrText xml:space="preserve"> PAGEREF _Toc315300059 \h </w:instrText>
            </w:r>
            <w:r w:rsidR="00D14E3F">
              <w:rPr>
                <w:noProof/>
                <w:webHidden/>
              </w:rPr>
            </w:r>
            <w:r w:rsidR="00D14E3F">
              <w:rPr>
                <w:noProof/>
                <w:webHidden/>
              </w:rPr>
              <w:fldChar w:fldCharType="separate"/>
            </w:r>
            <w:r w:rsidR="00B41D00">
              <w:rPr>
                <w:noProof/>
                <w:webHidden/>
              </w:rPr>
              <w:t>11</w:t>
            </w:r>
            <w:r w:rsidR="00D14E3F">
              <w:rPr>
                <w:noProof/>
                <w:webHidden/>
              </w:rPr>
              <w:fldChar w:fldCharType="end"/>
            </w:r>
          </w:hyperlink>
        </w:p>
        <w:p w:rsidR="00D14E3F" w:rsidRDefault="00DA6D32" w:rsidP="00B41D00">
          <w:pPr>
            <w:pStyle w:val="TOC1"/>
            <w:rPr>
              <w:rFonts w:eastAsiaTheme="minorEastAsia"/>
              <w:noProof/>
            </w:rPr>
          </w:pPr>
          <w:hyperlink w:anchor="_Toc315300060" w:history="1">
            <w:r w:rsidR="00D14E3F" w:rsidRPr="005749F4">
              <w:rPr>
                <w:rStyle w:val="Hyperlink"/>
                <w:noProof/>
              </w:rPr>
              <w:t>4.</w:t>
            </w:r>
            <w:r w:rsidR="00D14E3F">
              <w:rPr>
                <w:rFonts w:eastAsiaTheme="minorEastAsia"/>
                <w:noProof/>
              </w:rPr>
              <w:tab/>
            </w:r>
            <w:r w:rsidR="00D14E3F" w:rsidRPr="005749F4">
              <w:rPr>
                <w:rStyle w:val="Hyperlink"/>
                <w:noProof/>
              </w:rPr>
              <w:t>Technology Requirements</w:t>
            </w:r>
            <w:r w:rsidR="00D14E3F">
              <w:rPr>
                <w:noProof/>
                <w:webHidden/>
              </w:rPr>
              <w:tab/>
            </w:r>
            <w:r w:rsidR="00D14E3F">
              <w:rPr>
                <w:noProof/>
                <w:webHidden/>
              </w:rPr>
              <w:fldChar w:fldCharType="begin"/>
            </w:r>
            <w:r w:rsidR="00D14E3F">
              <w:rPr>
                <w:noProof/>
                <w:webHidden/>
              </w:rPr>
              <w:instrText xml:space="preserve"> PAGEREF _Toc315300060 \h </w:instrText>
            </w:r>
            <w:r w:rsidR="00D14E3F">
              <w:rPr>
                <w:noProof/>
                <w:webHidden/>
              </w:rPr>
            </w:r>
            <w:r w:rsidR="00D14E3F">
              <w:rPr>
                <w:noProof/>
                <w:webHidden/>
              </w:rPr>
              <w:fldChar w:fldCharType="separate"/>
            </w:r>
            <w:r w:rsidR="00B41D00">
              <w:rPr>
                <w:b/>
                <w:bCs/>
                <w:noProof/>
                <w:webHidden/>
              </w:rPr>
              <w:t>Error! Bookmark not defined.</w:t>
            </w:r>
            <w:r w:rsidR="00D14E3F">
              <w:rPr>
                <w:noProof/>
                <w:webHidden/>
              </w:rPr>
              <w:fldChar w:fldCharType="end"/>
            </w:r>
          </w:hyperlink>
        </w:p>
        <w:p w:rsidR="00D14E3F" w:rsidRDefault="00DA6D32" w:rsidP="00B41D00">
          <w:pPr>
            <w:pStyle w:val="TOC1"/>
            <w:rPr>
              <w:rFonts w:eastAsiaTheme="minorEastAsia"/>
              <w:noProof/>
            </w:rPr>
          </w:pPr>
          <w:hyperlink w:anchor="_Toc315300061" w:history="1">
            <w:r w:rsidR="00D14E3F" w:rsidRPr="005749F4">
              <w:rPr>
                <w:rStyle w:val="Hyperlink"/>
                <w:noProof/>
              </w:rPr>
              <w:t>5.</w:t>
            </w:r>
            <w:r w:rsidR="00D14E3F">
              <w:rPr>
                <w:rFonts w:eastAsiaTheme="minorEastAsia"/>
                <w:noProof/>
              </w:rPr>
              <w:tab/>
            </w:r>
            <w:r w:rsidR="00D14E3F" w:rsidRPr="005749F4">
              <w:rPr>
                <w:rStyle w:val="Hyperlink"/>
                <w:noProof/>
              </w:rPr>
              <w:t>Space Management Requirements</w:t>
            </w:r>
            <w:r w:rsidR="00D14E3F">
              <w:rPr>
                <w:noProof/>
                <w:webHidden/>
              </w:rPr>
              <w:tab/>
            </w:r>
            <w:r w:rsidR="00D14E3F">
              <w:rPr>
                <w:noProof/>
                <w:webHidden/>
              </w:rPr>
              <w:fldChar w:fldCharType="begin"/>
            </w:r>
            <w:r w:rsidR="00D14E3F">
              <w:rPr>
                <w:noProof/>
                <w:webHidden/>
              </w:rPr>
              <w:instrText xml:space="preserve"> PAGEREF _Toc315300061 \h </w:instrText>
            </w:r>
            <w:r w:rsidR="00D14E3F">
              <w:rPr>
                <w:noProof/>
                <w:webHidden/>
              </w:rPr>
            </w:r>
            <w:r w:rsidR="00D14E3F">
              <w:rPr>
                <w:noProof/>
                <w:webHidden/>
              </w:rPr>
              <w:fldChar w:fldCharType="separate"/>
            </w:r>
            <w:r w:rsidR="00B41D00">
              <w:rPr>
                <w:b/>
                <w:bCs/>
                <w:noProof/>
                <w:webHidden/>
              </w:rPr>
              <w:t>Error! Bookmark not defined.</w:t>
            </w:r>
            <w:r w:rsidR="00D14E3F">
              <w:rPr>
                <w:noProof/>
                <w:webHidden/>
              </w:rPr>
              <w:fldChar w:fldCharType="end"/>
            </w:r>
          </w:hyperlink>
        </w:p>
        <w:p w:rsidR="00D14E3F" w:rsidRDefault="00DA6D32" w:rsidP="00B41D00">
          <w:pPr>
            <w:pStyle w:val="TOC1"/>
            <w:rPr>
              <w:rFonts w:eastAsiaTheme="minorEastAsia"/>
              <w:noProof/>
            </w:rPr>
          </w:pPr>
          <w:hyperlink w:anchor="_Toc315300062" w:history="1">
            <w:r w:rsidR="00D14E3F" w:rsidRPr="005749F4">
              <w:rPr>
                <w:rStyle w:val="Hyperlink"/>
                <w:noProof/>
              </w:rPr>
              <w:t>6.</w:t>
            </w:r>
            <w:r w:rsidR="00D14E3F">
              <w:rPr>
                <w:rFonts w:eastAsiaTheme="minorEastAsia"/>
                <w:noProof/>
              </w:rPr>
              <w:tab/>
            </w:r>
            <w:r w:rsidR="00D14E3F" w:rsidRPr="005749F4">
              <w:rPr>
                <w:rStyle w:val="Hyperlink"/>
                <w:noProof/>
              </w:rPr>
              <w:t>Utilities and Energy Management Division</w:t>
            </w:r>
            <w:r w:rsidR="00D14E3F">
              <w:rPr>
                <w:noProof/>
                <w:webHidden/>
              </w:rPr>
              <w:tab/>
            </w:r>
            <w:r w:rsidR="00D14E3F">
              <w:rPr>
                <w:noProof/>
                <w:webHidden/>
              </w:rPr>
              <w:fldChar w:fldCharType="begin"/>
            </w:r>
            <w:r w:rsidR="00D14E3F">
              <w:rPr>
                <w:noProof/>
                <w:webHidden/>
              </w:rPr>
              <w:instrText xml:space="preserve"> PAGEREF _Toc315300062 \h </w:instrText>
            </w:r>
            <w:r w:rsidR="00D14E3F">
              <w:rPr>
                <w:noProof/>
                <w:webHidden/>
              </w:rPr>
            </w:r>
            <w:r w:rsidR="00D14E3F">
              <w:rPr>
                <w:noProof/>
                <w:webHidden/>
              </w:rPr>
              <w:fldChar w:fldCharType="separate"/>
            </w:r>
            <w:r w:rsidR="00B41D00">
              <w:rPr>
                <w:b/>
                <w:bCs/>
                <w:noProof/>
                <w:webHidden/>
              </w:rPr>
              <w:t>Error! Bookmark not defined.</w:t>
            </w:r>
            <w:r w:rsidR="00D14E3F">
              <w:rPr>
                <w:noProof/>
                <w:webHidden/>
              </w:rPr>
              <w:fldChar w:fldCharType="end"/>
            </w:r>
          </w:hyperlink>
        </w:p>
        <w:p w:rsidR="00D14E3F" w:rsidRDefault="00DA6D32" w:rsidP="00B41D00">
          <w:pPr>
            <w:pStyle w:val="TOC1"/>
            <w:rPr>
              <w:rFonts w:eastAsiaTheme="minorEastAsia"/>
              <w:noProof/>
            </w:rPr>
          </w:pPr>
          <w:hyperlink w:anchor="_Toc315300063" w:history="1">
            <w:r w:rsidR="00D14E3F" w:rsidRPr="005749F4">
              <w:rPr>
                <w:rStyle w:val="Hyperlink"/>
                <w:strike/>
                <w:noProof/>
              </w:rPr>
              <w:t>7.</w:t>
            </w:r>
            <w:r w:rsidR="00D14E3F">
              <w:rPr>
                <w:rFonts w:eastAsiaTheme="minorEastAsia"/>
                <w:noProof/>
              </w:rPr>
              <w:tab/>
            </w:r>
            <w:r w:rsidR="00D14E3F" w:rsidRPr="005749F4">
              <w:rPr>
                <w:rStyle w:val="Hyperlink"/>
                <w:strike/>
                <w:noProof/>
              </w:rPr>
              <w:t>Glossary of Terms</w:t>
            </w:r>
            <w:r w:rsidR="00D14E3F">
              <w:rPr>
                <w:noProof/>
                <w:webHidden/>
              </w:rPr>
              <w:tab/>
            </w:r>
            <w:r w:rsidR="00D14E3F">
              <w:rPr>
                <w:noProof/>
                <w:webHidden/>
              </w:rPr>
              <w:fldChar w:fldCharType="begin"/>
            </w:r>
            <w:r w:rsidR="00D14E3F">
              <w:rPr>
                <w:noProof/>
                <w:webHidden/>
              </w:rPr>
              <w:instrText xml:space="preserve"> PAGEREF _Toc315300063 \h </w:instrText>
            </w:r>
            <w:r w:rsidR="00D14E3F">
              <w:rPr>
                <w:noProof/>
                <w:webHidden/>
              </w:rPr>
            </w:r>
            <w:r w:rsidR="00D14E3F">
              <w:rPr>
                <w:noProof/>
                <w:webHidden/>
              </w:rPr>
              <w:fldChar w:fldCharType="separate"/>
            </w:r>
            <w:r w:rsidR="00B41D00">
              <w:rPr>
                <w:b/>
                <w:bCs/>
                <w:noProof/>
                <w:webHidden/>
              </w:rPr>
              <w:t>Error! Bookmark not defined.</w:t>
            </w:r>
            <w:r w:rsidR="00D14E3F">
              <w:rPr>
                <w:noProof/>
                <w:webHidden/>
              </w:rPr>
              <w:fldChar w:fldCharType="end"/>
            </w:r>
          </w:hyperlink>
        </w:p>
        <w:p w:rsidR="00D14E3F" w:rsidRDefault="00DA6D32" w:rsidP="00B41D00">
          <w:pPr>
            <w:pStyle w:val="TOC1"/>
            <w:rPr>
              <w:rFonts w:eastAsiaTheme="minorEastAsia"/>
              <w:noProof/>
            </w:rPr>
          </w:pPr>
          <w:hyperlink w:anchor="_Toc315300064" w:history="1">
            <w:r w:rsidR="00D14E3F" w:rsidRPr="005749F4">
              <w:rPr>
                <w:rStyle w:val="Hyperlink"/>
                <w:noProof/>
              </w:rPr>
              <w:t>8.</w:t>
            </w:r>
            <w:r w:rsidR="00D14E3F">
              <w:rPr>
                <w:rFonts w:eastAsiaTheme="minorEastAsia"/>
                <w:noProof/>
              </w:rPr>
              <w:tab/>
            </w:r>
            <w:r w:rsidR="00D14E3F" w:rsidRPr="005749F4">
              <w:rPr>
                <w:rStyle w:val="Hyperlink"/>
                <w:noProof/>
              </w:rPr>
              <w:t>Appendixes</w:t>
            </w:r>
            <w:r w:rsidR="00D14E3F">
              <w:rPr>
                <w:noProof/>
                <w:webHidden/>
              </w:rPr>
              <w:tab/>
            </w:r>
            <w:r w:rsidR="00D14E3F">
              <w:rPr>
                <w:noProof/>
                <w:webHidden/>
              </w:rPr>
              <w:fldChar w:fldCharType="begin"/>
            </w:r>
            <w:r w:rsidR="00D14E3F">
              <w:rPr>
                <w:noProof/>
                <w:webHidden/>
              </w:rPr>
              <w:instrText xml:space="preserve"> PAGEREF _Toc315300064 \h </w:instrText>
            </w:r>
            <w:r w:rsidR="00D14E3F">
              <w:rPr>
                <w:noProof/>
                <w:webHidden/>
              </w:rPr>
            </w:r>
            <w:r w:rsidR="00D14E3F">
              <w:rPr>
                <w:noProof/>
                <w:webHidden/>
              </w:rPr>
              <w:fldChar w:fldCharType="separate"/>
            </w:r>
            <w:r w:rsidR="00B41D00">
              <w:rPr>
                <w:noProof/>
                <w:webHidden/>
              </w:rPr>
              <w:t>12</w:t>
            </w:r>
            <w:r w:rsidR="00D14E3F">
              <w:rPr>
                <w:noProof/>
                <w:webHidden/>
              </w:rPr>
              <w:fldChar w:fldCharType="end"/>
            </w:r>
          </w:hyperlink>
        </w:p>
        <w:p w:rsidR="00C550AA" w:rsidRDefault="00C550AA" w:rsidP="00B41D00">
          <w:r>
            <w:rPr>
              <w:b/>
              <w:bCs/>
              <w:noProof/>
            </w:rPr>
            <w:fldChar w:fldCharType="end"/>
          </w:r>
        </w:p>
      </w:sdtContent>
    </w:sdt>
    <w:p w:rsidR="006B4F86" w:rsidRDefault="006B4F86" w:rsidP="00B41D00">
      <w:pPr>
        <w:rPr>
          <w:rFonts w:asciiTheme="majorHAnsi" w:eastAsiaTheme="majorEastAsia" w:hAnsiTheme="majorHAnsi" w:cstheme="majorBidi"/>
          <w:color w:val="1C4C42" w:themeColor="accent1" w:themeShade="BF"/>
          <w:sz w:val="32"/>
          <w:szCs w:val="28"/>
        </w:rPr>
      </w:pPr>
      <w:r>
        <w:br w:type="page"/>
      </w:r>
    </w:p>
    <w:p w:rsidR="001F0982" w:rsidRDefault="005A5DEB" w:rsidP="00B41D00">
      <w:pPr>
        <w:pStyle w:val="Head"/>
      </w:pPr>
      <w:bookmarkStart w:id="1" w:name="_Toc315300022"/>
      <w:r w:rsidRPr="00F55242">
        <w:lastRenderedPageBreak/>
        <w:t>Executive Summary</w:t>
      </w:r>
      <w:bookmarkEnd w:id="1"/>
    </w:p>
    <w:p w:rsidR="00F55242" w:rsidRDefault="00F55242" w:rsidP="00B41D00">
      <w:pPr>
        <w:pStyle w:val="Head"/>
      </w:pPr>
      <w:bookmarkStart w:id="2" w:name="_Toc315300023"/>
      <w:r>
        <w:t>Summary of Recommendations</w:t>
      </w:r>
      <w:bookmarkEnd w:id="2"/>
    </w:p>
    <w:p w:rsidR="00926D4E" w:rsidRDefault="00E81272" w:rsidP="00B41D00">
      <w:pPr>
        <w:pStyle w:val="Heading1"/>
      </w:pPr>
      <w:bookmarkStart w:id="3" w:name="_Toc315300024"/>
      <w:r>
        <w:t>Design Team</w:t>
      </w:r>
      <w:bookmarkEnd w:id="3"/>
    </w:p>
    <w:p w:rsidR="0024185A" w:rsidRPr="00B41D00" w:rsidRDefault="0024185A" w:rsidP="00B41D00">
      <w:r w:rsidRPr="00B41D00">
        <w:t>In October 2011, a Design Team was established to facilitate implementation of a pilot utility budgeting process which included developing WSU’s methodology for on-going operations of this new program.  To achieve this objective, the team benchmarked other large universities that had implemented similar programs, assessed WSU’s current capabilities, analyzed space and utility data, and gathered feedback from participating and administering entities on campus.</w:t>
      </w:r>
    </w:p>
    <w:p w:rsidR="00926D4E" w:rsidRDefault="00926D4E" w:rsidP="00B41D00">
      <w:pPr>
        <w:pStyle w:val="Heading2"/>
      </w:pPr>
      <w:bookmarkStart w:id="4" w:name="_Toc315300025"/>
      <w:r>
        <w:t>Executive Sponsor</w:t>
      </w:r>
      <w:bookmarkEnd w:id="4"/>
    </w:p>
    <w:p w:rsidR="005A5DEB" w:rsidRPr="001F272B" w:rsidRDefault="00BC7164" w:rsidP="00B41D00">
      <w:r w:rsidRPr="001F272B">
        <w:t>Jim Sears, Associate Vice President for Fac</w:t>
      </w:r>
      <w:r w:rsidR="002E22FE">
        <w:t xml:space="preserve">ilities Planning and Management is </w:t>
      </w:r>
      <w:r w:rsidRPr="001F272B">
        <w:t xml:space="preserve">the Executive Sponsor of the initiative. </w:t>
      </w:r>
    </w:p>
    <w:p w:rsidR="00910174" w:rsidRPr="00213F72" w:rsidRDefault="00910174" w:rsidP="00B41D00">
      <w:pPr>
        <w:pStyle w:val="Heading2"/>
      </w:pPr>
      <w:bookmarkStart w:id="5" w:name="_Toc315300026"/>
      <w:r w:rsidRPr="00AA49A9">
        <w:t>Membership</w:t>
      </w:r>
      <w:bookmarkEnd w:id="5"/>
    </w:p>
    <w:p w:rsidR="00910174" w:rsidRPr="001F272B" w:rsidRDefault="004612C2" w:rsidP="00B41D00">
      <w:pPr>
        <w:pStyle w:val="NoSpacing"/>
        <w:rPr>
          <w:rFonts w:ascii="ITC Stone Sans" w:hAnsi="ITC Stone Sans" w:cs="Arial"/>
        </w:rPr>
      </w:pPr>
      <w:r w:rsidRPr="001F272B">
        <w:rPr>
          <w:rFonts w:ascii="ITC Stone Sans" w:hAnsi="ITC Stone Sans" w:cs="Arial"/>
        </w:rPr>
        <w:t xml:space="preserve">The formal Design Team consisted of </w:t>
      </w:r>
      <w:r w:rsidR="002E22FE">
        <w:rPr>
          <w:rFonts w:ascii="ITC Stone Sans" w:hAnsi="ITC Stone Sans" w:cs="Arial"/>
        </w:rPr>
        <w:t>four (4</w:t>
      </w:r>
      <w:r w:rsidR="000712E8">
        <w:rPr>
          <w:rFonts w:ascii="ITC Stone Sans" w:hAnsi="ITC Stone Sans" w:cs="Arial"/>
        </w:rPr>
        <w:t>)</w:t>
      </w:r>
      <w:r w:rsidRPr="001F272B">
        <w:rPr>
          <w:rFonts w:ascii="ITC Stone Sans" w:hAnsi="ITC Stone Sans" w:cs="Arial"/>
        </w:rPr>
        <w:t xml:space="preserve"> core team members representing </w:t>
      </w:r>
      <w:r w:rsidR="002E22FE" w:rsidRPr="002E22FE">
        <w:t xml:space="preserve">Facilities Planning </w:t>
      </w:r>
      <w:r w:rsidR="002E22FE">
        <w:t xml:space="preserve">and </w:t>
      </w:r>
      <w:r w:rsidR="002E22FE" w:rsidRPr="002E22FE">
        <w:t>Management</w:t>
      </w:r>
      <w:r w:rsidR="00942152">
        <w:t xml:space="preserve">, </w:t>
      </w:r>
      <w:r w:rsidR="002E22FE">
        <w:t xml:space="preserve">the </w:t>
      </w:r>
      <w:r w:rsidR="002E22FE" w:rsidRPr="002E22FE">
        <w:t xml:space="preserve">Office of Budget Planning and Analysis, and </w:t>
      </w:r>
      <w:r w:rsidR="002E22FE">
        <w:t xml:space="preserve">the </w:t>
      </w:r>
      <w:r w:rsidR="002E22FE" w:rsidRPr="002E22FE">
        <w:t>Office of the Vice President for Finance and Business Operations</w:t>
      </w:r>
      <w:r w:rsidR="00942152">
        <w:rPr>
          <w:rFonts w:ascii="ITC Stone Sans" w:hAnsi="ITC Stone Sans" w:cs="Arial"/>
        </w:rPr>
        <w:t xml:space="preserve">.  Three </w:t>
      </w:r>
      <w:r w:rsidR="000712E8">
        <w:rPr>
          <w:rFonts w:ascii="ITC Stone Sans" w:hAnsi="ITC Stone Sans" w:cs="Arial"/>
        </w:rPr>
        <w:t xml:space="preserve">(3) </w:t>
      </w:r>
      <w:r w:rsidRPr="001F272B">
        <w:rPr>
          <w:rFonts w:ascii="ITC Stone Sans" w:hAnsi="ITC Stone Sans" w:cs="Arial"/>
        </w:rPr>
        <w:t xml:space="preserve">members </w:t>
      </w:r>
      <w:r w:rsidR="00942152">
        <w:rPr>
          <w:rFonts w:ascii="ITC Stone Sans" w:hAnsi="ITC Stone Sans" w:cs="Arial"/>
        </w:rPr>
        <w:t xml:space="preserve">of the Huron Consulting Group provided </w:t>
      </w:r>
      <w:r w:rsidRPr="001F272B">
        <w:rPr>
          <w:rFonts w:ascii="ITC Stone Sans" w:hAnsi="ITC Stone Sans" w:cs="Arial"/>
        </w:rPr>
        <w:t xml:space="preserve">advisory support. </w:t>
      </w:r>
    </w:p>
    <w:p w:rsidR="00213F72" w:rsidRPr="00E81272" w:rsidRDefault="00213F72" w:rsidP="00B41D00">
      <w:pPr>
        <w:pStyle w:val="Heading3"/>
      </w:pPr>
      <w:bookmarkStart w:id="6" w:name="_Toc315300027"/>
      <w:r w:rsidRPr="00E81272">
        <w:t>Core Team Membership</w:t>
      </w:r>
      <w:bookmarkEnd w:id="6"/>
      <w:r w:rsidRPr="00E81272">
        <w:t xml:space="preserve"> </w:t>
      </w:r>
    </w:p>
    <w:tbl>
      <w:tblPr>
        <w:tblStyle w:val="TableGrid"/>
        <w:tblW w:w="10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88"/>
        <w:gridCol w:w="5310"/>
      </w:tblGrid>
      <w:tr w:rsidR="00BC7164" w:rsidRPr="001F272B" w:rsidTr="00E81272">
        <w:trPr>
          <w:trHeight w:val="1178"/>
        </w:trPr>
        <w:tc>
          <w:tcPr>
            <w:tcW w:w="4788" w:type="dxa"/>
          </w:tcPr>
          <w:p w:rsidR="00BC7164" w:rsidRPr="00B41D00" w:rsidRDefault="00BC7164" w:rsidP="00B41D00">
            <w:pPr>
              <w:rPr>
                <w:b/>
              </w:rPr>
            </w:pPr>
            <w:r w:rsidRPr="00B41D00">
              <w:rPr>
                <w:b/>
              </w:rPr>
              <w:t>Larry Fodor (Chair)</w:t>
            </w:r>
          </w:p>
          <w:p w:rsidR="00BC7164" w:rsidRPr="001F272B" w:rsidRDefault="00BC7164" w:rsidP="00B41D00">
            <w:r w:rsidRPr="001F272B">
              <w:t>Director of Energy Management</w:t>
            </w:r>
          </w:p>
          <w:p w:rsidR="00BC7164" w:rsidRPr="001F272B" w:rsidRDefault="00BC7164" w:rsidP="00B41D00">
            <w:r w:rsidRPr="001F272B">
              <w:t>Facilities Planning and Management</w:t>
            </w:r>
          </w:p>
          <w:p w:rsidR="00BC7164" w:rsidRPr="001F272B" w:rsidRDefault="00BC7164" w:rsidP="00B41D00">
            <w:r w:rsidRPr="001F272B">
              <w:t>Wayne State University</w:t>
            </w:r>
          </w:p>
        </w:tc>
        <w:tc>
          <w:tcPr>
            <w:tcW w:w="5310" w:type="dxa"/>
          </w:tcPr>
          <w:p w:rsidR="00BC7164" w:rsidRPr="00B41D00" w:rsidRDefault="00BC7164" w:rsidP="00B41D00">
            <w:pPr>
              <w:rPr>
                <w:b/>
              </w:rPr>
            </w:pPr>
            <w:r w:rsidRPr="00B41D00">
              <w:rPr>
                <w:b/>
              </w:rPr>
              <w:t>Ricardo Kisner</w:t>
            </w:r>
          </w:p>
          <w:p w:rsidR="00BC7164" w:rsidRPr="001F272B" w:rsidRDefault="00BC7164" w:rsidP="00B41D00">
            <w:r w:rsidRPr="001F272B">
              <w:t>Senior Director of Business Process Improvement</w:t>
            </w:r>
          </w:p>
          <w:p w:rsidR="00BC7164" w:rsidRPr="001F272B" w:rsidRDefault="00BC7164" w:rsidP="00B41D00">
            <w:r w:rsidRPr="001F272B">
              <w:t xml:space="preserve">Office of </w:t>
            </w:r>
            <w:r w:rsidR="002E22FE" w:rsidRPr="002E22FE">
              <w:t>Finance</w:t>
            </w:r>
            <w:r w:rsidRPr="001F272B">
              <w:t xml:space="preserve"> and Business Operations</w:t>
            </w:r>
          </w:p>
          <w:p w:rsidR="00BC7164" w:rsidRPr="001F272B" w:rsidRDefault="00BC7164" w:rsidP="00B41D00">
            <w:r w:rsidRPr="001F272B">
              <w:t>Wayne State University</w:t>
            </w:r>
          </w:p>
        </w:tc>
      </w:tr>
      <w:tr w:rsidR="00BC7164" w:rsidRPr="001F272B" w:rsidTr="00E81272">
        <w:trPr>
          <w:trHeight w:val="1223"/>
        </w:trPr>
        <w:tc>
          <w:tcPr>
            <w:tcW w:w="4788" w:type="dxa"/>
          </w:tcPr>
          <w:p w:rsidR="00BC7164" w:rsidRPr="00B41D00" w:rsidRDefault="00BC7164" w:rsidP="00B41D00">
            <w:pPr>
              <w:rPr>
                <w:b/>
              </w:rPr>
            </w:pPr>
            <w:r w:rsidRPr="00B41D00">
              <w:rPr>
                <w:b/>
              </w:rPr>
              <w:t>Celeste Lezuch</w:t>
            </w:r>
          </w:p>
          <w:p w:rsidR="00BC7164" w:rsidRPr="001F272B" w:rsidRDefault="00BC7164" w:rsidP="00B41D00">
            <w:r w:rsidRPr="001F272B">
              <w:t>Senior Director</w:t>
            </w:r>
          </w:p>
          <w:p w:rsidR="00BC7164" w:rsidRPr="001F272B" w:rsidRDefault="00BC7164" w:rsidP="00B41D00">
            <w:r w:rsidRPr="001F272B">
              <w:t>Office of Budget Planning and Analysis</w:t>
            </w:r>
          </w:p>
          <w:p w:rsidR="00BC7164" w:rsidRPr="001F272B" w:rsidRDefault="00BC7164" w:rsidP="00B41D00">
            <w:r w:rsidRPr="001F272B">
              <w:t>Wayne State University</w:t>
            </w:r>
          </w:p>
        </w:tc>
        <w:tc>
          <w:tcPr>
            <w:tcW w:w="5310" w:type="dxa"/>
          </w:tcPr>
          <w:p w:rsidR="00BC7164" w:rsidRPr="00B41D00" w:rsidRDefault="00BC7164" w:rsidP="00B41D00">
            <w:pPr>
              <w:rPr>
                <w:b/>
              </w:rPr>
            </w:pPr>
            <w:r w:rsidRPr="00B41D00">
              <w:rPr>
                <w:b/>
              </w:rPr>
              <w:t>Angela Strickland</w:t>
            </w:r>
          </w:p>
          <w:p w:rsidR="00BC7164" w:rsidRPr="001F272B" w:rsidRDefault="00BC7164" w:rsidP="00B41D00">
            <w:r w:rsidRPr="001F272B">
              <w:t>Director of Business Services</w:t>
            </w:r>
          </w:p>
          <w:p w:rsidR="00BC7164" w:rsidRPr="001F272B" w:rsidRDefault="00BC7164" w:rsidP="00B41D00">
            <w:r w:rsidRPr="001F272B">
              <w:t>Facilities Planning and Management</w:t>
            </w:r>
          </w:p>
          <w:p w:rsidR="00BC7164" w:rsidRPr="001F272B" w:rsidRDefault="00BC7164" w:rsidP="00B41D00">
            <w:r w:rsidRPr="001F272B">
              <w:t>Wayne State University</w:t>
            </w:r>
          </w:p>
        </w:tc>
      </w:tr>
    </w:tbl>
    <w:p w:rsidR="00213F72" w:rsidRPr="00E81272" w:rsidRDefault="00213F72" w:rsidP="00B41D00">
      <w:pPr>
        <w:pStyle w:val="Heading3"/>
      </w:pPr>
      <w:bookmarkStart w:id="7" w:name="_Toc315300028"/>
      <w:r w:rsidRPr="00E81272">
        <w:t xml:space="preserve">Advisory </w:t>
      </w:r>
      <w:r w:rsidRPr="005F736F">
        <w:t>Team</w:t>
      </w:r>
      <w:r w:rsidRPr="00E81272">
        <w:t xml:space="preserve"> Membership</w:t>
      </w:r>
      <w:bookmarkEnd w:id="7"/>
    </w:p>
    <w:tbl>
      <w:tblPr>
        <w:tblStyle w:val="TableGrid"/>
        <w:tblW w:w="10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788"/>
        <w:gridCol w:w="5310"/>
      </w:tblGrid>
      <w:tr w:rsidR="00213F72" w:rsidRPr="001F272B" w:rsidTr="00E81272">
        <w:trPr>
          <w:trHeight w:val="890"/>
        </w:trPr>
        <w:tc>
          <w:tcPr>
            <w:tcW w:w="4788" w:type="dxa"/>
          </w:tcPr>
          <w:p w:rsidR="00213F72" w:rsidRPr="00B41D00" w:rsidRDefault="00213F72" w:rsidP="00B41D00">
            <w:pPr>
              <w:rPr>
                <w:b/>
              </w:rPr>
            </w:pPr>
            <w:r w:rsidRPr="00B41D00">
              <w:rPr>
                <w:b/>
              </w:rPr>
              <w:t>Andrew Billing</w:t>
            </w:r>
          </w:p>
          <w:p w:rsidR="00213F72" w:rsidRPr="001F272B" w:rsidRDefault="00213F72" w:rsidP="00B41D00">
            <w:r w:rsidRPr="001F272B">
              <w:t>Higher Education Consulting Practice</w:t>
            </w:r>
          </w:p>
          <w:p w:rsidR="00213F72" w:rsidRPr="001F272B" w:rsidRDefault="00213F72" w:rsidP="00B41D00">
            <w:pPr>
              <w:rPr>
                <w:b/>
              </w:rPr>
            </w:pPr>
            <w:r w:rsidRPr="001F272B">
              <w:t>Huron Consulting Group</w:t>
            </w:r>
          </w:p>
        </w:tc>
        <w:tc>
          <w:tcPr>
            <w:tcW w:w="5310" w:type="dxa"/>
          </w:tcPr>
          <w:p w:rsidR="00213F72" w:rsidRPr="00B41D00" w:rsidRDefault="00213F72" w:rsidP="00B41D00">
            <w:pPr>
              <w:rPr>
                <w:b/>
              </w:rPr>
            </w:pPr>
            <w:r w:rsidRPr="00B41D00">
              <w:rPr>
                <w:b/>
              </w:rPr>
              <w:t xml:space="preserve">Bob </w:t>
            </w:r>
            <w:proofErr w:type="spellStart"/>
            <w:r w:rsidRPr="00B41D00">
              <w:rPr>
                <w:b/>
              </w:rPr>
              <w:t>Hascall</w:t>
            </w:r>
            <w:proofErr w:type="spellEnd"/>
          </w:p>
          <w:p w:rsidR="00213F72" w:rsidRPr="001F272B" w:rsidRDefault="00213F72" w:rsidP="00B41D00">
            <w:r w:rsidRPr="001F272B">
              <w:t>Higher Education Consulting Practice</w:t>
            </w:r>
          </w:p>
          <w:p w:rsidR="00213F72" w:rsidRPr="001F272B" w:rsidRDefault="00213F72" w:rsidP="00B41D00">
            <w:pPr>
              <w:rPr>
                <w:b/>
              </w:rPr>
            </w:pPr>
            <w:r w:rsidRPr="001F272B">
              <w:t>Huron Consulting Group</w:t>
            </w:r>
          </w:p>
        </w:tc>
      </w:tr>
      <w:tr w:rsidR="00213F72" w:rsidRPr="001F272B" w:rsidTr="00E81272">
        <w:tc>
          <w:tcPr>
            <w:tcW w:w="4788" w:type="dxa"/>
          </w:tcPr>
          <w:p w:rsidR="00213F72" w:rsidRPr="00B41D00" w:rsidRDefault="00213F72" w:rsidP="00B41D00">
            <w:pPr>
              <w:rPr>
                <w:b/>
              </w:rPr>
            </w:pPr>
            <w:r w:rsidRPr="00B41D00">
              <w:rPr>
                <w:b/>
              </w:rPr>
              <w:t>Dara Moses</w:t>
            </w:r>
          </w:p>
          <w:p w:rsidR="00213F72" w:rsidRPr="001F272B" w:rsidRDefault="00213F72" w:rsidP="00B41D00">
            <w:r w:rsidRPr="001F272B">
              <w:t>Higher Education Consulting Practice</w:t>
            </w:r>
          </w:p>
          <w:p w:rsidR="00213F72" w:rsidRPr="001F272B" w:rsidRDefault="00213F72" w:rsidP="00B41D00">
            <w:pPr>
              <w:rPr>
                <w:b/>
              </w:rPr>
            </w:pPr>
            <w:r w:rsidRPr="001F272B">
              <w:t>Huron Consulting Group</w:t>
            </w:r>
          </w:p>
        </w:tc>
        <w:tc>
          <w:tcPr>
            <w:tcW w:w="5310" w:type="dxa"/>
          </w:tcPr>
          <w:p w:rsidR="00213F72" w:rsidRPr="001F272B" w:rsidRDefault="00213F72" w:rsidP="00B41D00"/>
        </w:tc>
      </w:tr>
    </w:tbl>
    <w:p w:rsidR="0062360C" w:rsidRPr="001F272B" w:rsidRDefault="0062360C" w:rsidP="00B41D00">
      <w:pPr>
        <w:pStyle w:val="Heading2"/>
      </w:pPr>
      <w:bookmarkStart w:id="8" w:name="_Toc315300029"/>
      <w:r w:rsidRPr="001F272B">
        <w:lastRenderedPageBreak/>
        <w:t>Charge</w:t>
      </w:r>
      <w:bookmarkEnd w:id="8"/>
    </w:p>
    <w:p w:rsidR="0062360C" w:rsidRPr="00B41D00" w:rsidRDefault="0062360C" w:rsidP="00B41D00">
      <w:r w:rsidRPr="00B41D00">
        <w:t xml:space="preserve">The Design Team was charged with developing a high-level methodology for implementing a pilot program at WSU that would incentivize its users to conserve </w:t>
      </w:r>
      <w:r w:rsidR="00E72883" w:rsidRPr="00B41D00">
        <w:t xml:space="preserve">energy </w:t>
      </w:r>
      <w:r w:rsidRPr="00B41D00">
        <w:t xml:space="preserve">by reallocating utility budgeting responsibilities to the units and departments. </w:t>
      </w:r>
    </w:p>
    <w:p w:rsidR="0062360C" w:rsidRPr="001F272B" w:rsidRDefault="0062360C" w:rsidP="00B41D00">
      <w:pPr>
        <w:pStyle w:val="Heading2"/>
      </w:pPr>
      <w:bookmarkStart w:id="9" w:name="_Toc315300030"/>
      <w:r w:rsidRPr="00926D4E">
        <w:t>Goals</w:t>
      </w:r>
      <w:bookmarkEnd w:id="9"/>
    </w:p>
    <w:p w:rsidR="0062360C" w:rsidRPr="001F272B" w:rsidRDefault="0062360C" w:rsidP="00B41D00">
      <w:r w:rsidRPr="001F272B">
        <w:t>The Design Team established the following goals to guide its work in developing a methodology for the pilot units:</w:t>
      </w:r>
    </w:p>
    <w:p w:rsidR="0062360C" w:rsidRPr="001F272B" w:rsidRDefault="0062360C" w:rsidP="00B41D00">
      <w:pPr>
        <w:pStyle w:val="ListParagraph"/>
        <w:numPr>
          <w:ilvl w:val="0"/>
          <w:numId w:val="1"/>
        </w:numPr>
      </w:pPr>
      <w:r w:rsidRPr="001F272B">
        <w:t>Focus on conserving energy</w:t>
      </w:r>
    </w:p>
    <w:p w:rsidR="00942152" w:rsidRPr="00942152" w:rsidRDefault="00942152" w:rsidP="00B41D00">
      <w:pPr>
        <w:pStyle w:val="ListParagraph"/>
        <w:numPr>
          <w:ilvl w:val="0"/>
          <w:numId w:val="1"/>
        </w:numPr>
        <w:rPr>
          <w:rFonts w:cs="Arial"/>
        </w:rPr>
      </w:pPr>
      <w:r>
        <w:t xml:space="preserve">Establish a straight-forward </w:t>
      </w:r>
      <w:r w:rsidRPr="00942152">
        <w:t>and easy-to-understand system</w:t>
      </w:r>
    </w:p>
    <w:p w:rsidR="0062360C" w:rsidRPr="001F272B" w:rsidRDefault="0062360C" w:rsidP="00B41D00">
      <w:pPr>
        <w:pStyle w:val="ListParagraph"/>
        <w:numPr>
          <w:ilvl w:val="0"/>
          <w:numId w:val="1"/>
        </w:numPr>
      </w:pPr>
      <w:r w:rsidRPr="001F272B">
        <w:t>Ensure transparency</w:t>
      </w:r>
    </w:p>
    <w:p w:rsidR="00E72883" w:rsidRPr="001F272B" w:rsidRDefault="00E72883" w:rsidP="00BB28DF">
      <w:pPr>
        <w:pStyle w:val="ListParagraph"/>
        <w:numPr>
          <w:ilvl w:val="0"/>
          <w:numId w:val="1"/>
        </w:numPr>
      </w:pPr>
      <w:r>
        <w:t>Allocation of utilities should be based on accurate and reliable data</w:t>
      </w:r>
    </w:p>
    <w:p w:rsidR="00971909" w:rsidRDefault="00971909" w:rsidP="00B41D00">
      <w:pPr>
        <w:pStyle w:val="Heading1"/>
      </w:pPr>
      <w:bookmarkStart w:id="10" w:name="_Toc315300031"/>
      <w:r>
        <w:t>The Pilot Phase</w:t>
      </w:r>
      <w:bookmarkEnd w:id="10"/>
    </w:p>
    <w:p w:rsidR="00971909" w:rsidRDefault="00971909" w:rsidP="00B41D00">
      <w:pPr>
        <w:pStyle w:val="Heading2"/>
      </w:pPr>
      <w:bookmarkStart w:id="11" w:name="_Toc315300032"/>
      <w:r w:rsidRPr="005A20DE">
        <w:t>Overview</w:t>
      </w:r>
      <w:bookmarkEnd w:id="11"/>
    </w:p>
    <w:p w:rsidR="00971909" w:rsidRPr="00570AF6" w:rsidRDefault="00971909" w:rsidP="00B41D00">
      <w:r>
        <w:t xml:space="preserve">In order to provide for a successful implementation of the utility cost allocation program at WSU, it was determined that an “off the books” pilot program should be established for FY 2012. </w:t>
      </w:r>
    </w:p>
    <w:p w:rsidR="00971909" w:rsidRDefault="00971909" w:rsidP="00B41D00">
      <w:pPr>
        <w:pStyle w:val="Heading2"/>
      </w:pPr>
      <w:bookmarkStart w:id="12" w:name="_Toc315300033"/>
      <w:r>
        <w:t>Selection of Participants and Sites</w:t>
      </w:r>
      <w:bookmarkEnd w:id="12"/>
      <w:r>
        <w:t xml:space="preserve"> </w:t>
      </w:r>
    </w:p>
    <w:p w:rsidR="00971909" w:rsidRPr="00D50F2A" w:rsidRDefault="00971909" w:rsidP="00B41D00">
      <w:r w:rsidRPr="00D50F2A">
        <w:t>The pilot sites were selected by the Committee in consultation with the Associate Vice President for Budget Planning and Analysis. The pilot sites were selected because each building primarily housed a single unit and not multiple units.  In addition, each structure is separately metered for utilities making it fairly easy to obtain data. The following three schools met these criteria, and agreed to participate in the pilot phase of the program:</w:t>
      </w:r>
    </w:p>
    <w:p w:rsidR="00971909" w:rsidRPr="001F272B" w:rsidRDefault="00971909" w:rsidP="00971909">
      <w:pPr>
        <w:pStyle w:val="NoSpacing"/>
        <w:numPr>
          <w:ilvl w:val="0"/>
          <w:numId w:val="8"/>
        </w:numPr>
        <w:ind w:left="720"/>
      </w:pPr>
      <w:r w:rsidRPr="001F272B">
        <w:t>College of Nursing</w:t>
      </w:r>
      <w:r>
        <w:t xml:space="preserve"> (Cohn Building)</w:t>
      </w:r>
    </w:p>
    <w:p w:rsidR="00971909" w:rsidRDefault="00971909" w:rsidP="00971909">
      <w:pPr>
        <w:pStyle w:val="NoSpacing"/>
        <w:numPr>
          <w:ilvl w:val="0"/>
          <w:numId w:val="8"/>
        </w:numPr>
        <w:ind w:left="720"/>
      </w:pPr>
      <w:r>
        <w:t>Law School (</w:t>
      </w:r>
      <w:r w:rsidR="00D50F2A">
        <w:t>Law School complex – 3 buildings</w:t>
      </w:r>
      <w:r>
        <w:t>)</w:t>
      </w:r>
    </w:p>
    <w:p w:rsidR="00971909" w:rsidRDefault="00971909" w:rsidP="00971909">
      <w:pPr>
        <w:pStyle w:val="NoSpacing"/>
        <w:numPr>
          <w:ilvl w:val="0"/>
          <w:numId w:val="8"/>
        </w:numPr>
        <w:ind w:left="720"/>
      </w:pPr>
      <w:r>
        <w:t>College</w:t>
      </w:r>
      <w:r w:rsidRPr="001F272B">
        <w:t xml:space="preserve"> of Engineering</w:t>
      </w:r>
      <w:r>
        <w:t xml:space="preserve"> (Engineering Building)</w:t>
      </w:r>
    </w:p>
    <w:p w:rsidR="00971909" w:rsidRPr="00FE5657" w:rsidRDefault="00971909" w:rsidP="00B41D00">
      <w:pPr>
        <w:pStyle w:val="Heading2"/>
      </w:pPr>
      <w:bookmarkStart w:id="13" w:name="_Toc315300034"/>
      <w:r>
        <w:t>Methodology</w:t>
      </w:r>
      <w:bookmarkEnd w:id="13"/>
    </w:p>
    <w:p w:rsidR="00971909" w:rsidRDefault="00971909" w:rsidP="00B41D00">
      <w:r>
        <w:t xml:space="preserve">The Design Team suggests that the three (3) participating pilot colleges or schools be provided with a “not to exceed” </w:t>
      </w:r>
      <w:r w:rsidR="00D50F2A" w:rsidRPr="00D50F2A">
        <w:t>utilities budget</w:t>
      </w:r>
      <w:r>
        <w:t xml:space="preserve"> at the beginning of </w:t>
      </w:r>
      <w:r w:rsidRPr="00D50F2A">
        <w:t>each</w:t>
      </w:r>
      <w:r w:rsidR="00D50F2A" w:rsidRPr="00D50F2A">
        <w:t xml:space="preserve"> fiscal</w:t>
      </w:r>
      <w:r w:rsidRPr="00D50F2A">
        <w:t xml:space="preserve"> year. </w:t>
      </w:r>
    </w:p>
    <w:p w:rsidR="00971909" w:rsidRDefault="00971909" w:rsidP="00B41D00">
      <w:pPr>
        <w:pStyle w:val="Heading3"/>
      </w:pPr>
      <w:bookmarkStart w:id="14" w:name="_Toc315300035"/>
      <w:r>
        <w:t>Baseline</w:t>
      </w:r>
      <w:bookmarkEnd w:id="14"/>
    </w:p>
    <w:p w:rsidR="00971909" w:rsidRDefault="00D50F2A" w:rsidP="00B41D00">
      <w:r>
        <w:t xml:space="preserve">For FY 2012, </w:t>
      </w:r>
      <w:r w:rsidR="00971909">
        <w:t xml:space="preserve">FP&amp;M will set a </w:t>
      </w:r>
      <w:r>
        <w:t xml:space="preserve">consumption </w:t>
      </w:r>
      <w:r w:rsidR="00971909">
        <w:t xml:space="preserve">baseline for the buildings participating in the pilot program.  The baseline will be set using a three (3) year historical average for each of the five (5) major utilities servicing the building: gas, electric, water, chilled water, and steam.  </w:t>
      </w:r>
      <w:r w:rsidRPr="00BB28DF">
        <w:t>The</w:t>
      </w:r>
      <w:r>
        <w:rPr>
          <w:strike/>
        </w:rPr>
        <w:t xml:space="preserve"> </w:t>
      </w:r>
      <w:r w:rsidRPr="00D50F2A">
        <w:t>consumption baseline</w:t>
      </w:r>
      <w:r w:rsidR="00971909">
        <w:t xml:space="preserve"> within each building will be distributed based on square footage calculations and </w:t>
      </w:r>
      <w:commentRangeStart w:id="15"/>
      <w:r w:rsidR="00971909">
        <w:t>standard utility rates</w:t>
      </w:r>
      <w:commentRangeEnd w:id="15"/>
      <w:r w:rsidR="00971909">
        <w:rPr>
          <w:rStyle w:val="CommentReference"/>
        </w:rPr>
        <w:commentReference w:id="15"/>
      </w:r>
      <w:r>
        <w:t xml:space="preserve">. </w:t>
      </w:r>
      <w:r w:rsidRPr="00D50F2A">
        <w:t>The consumption average will be rolling as</w:t>
      </w:r>
      <w:r>
        <w:t xml:space="preserve"> future budgets are developed. </w:t>
      </w:r>
      <w:r w:rsidRPr="00D50F2A">
        <w:t>This initial baseline will serve as the “off the</w:t>
      </w:r>
      <w:r>
        <w:t xml:space="preserve"> books” budget for FY 2012.</w:t>
      </w:r>
    </w:p>
    <w:p w:rsidR="00971909" w:rsidRDefault="00971909" w:rsidP="00B41D00">
      <w:pPr>
        <w:pStyle w:val="Heading3"/>
      </w:pPr>
      <w:bookmarkStart w:id="16" w:name="_Toc315300036"/>
      <w:r>
        <w:lastRenderedPageBreak/>
        <w:t>Rate</w:t>
      </w:r>
      <w:bookmarkEnd w:id="16"/>
    </w:p>
    <w:p w:rsidR="00971909" w:rsidRPr="00D50F2A" w:rsidRDefault="00971909" w:rsidP="00B41D00">
      <w:r w:rsidRPr="00D50F2A">
        <w:t xml:space="preserve">Units are responsible for consumption based on a standard rate (per utility) that is proposed annually by FP&amp;M based on their forecasting methodology. </w:t>
      </w:r>
      <w:r w:rsidR="00D50F2A" w:rsidRPr="00D50F2A">
        <w:t xml:space="preserve">Rate discussions should begin on or around February 1st of each year in order to adequately prepare for the following year budget process. If the rate is different from the previous year, it should be </w:t>
      </w:r>
      <w:r w:rsidR="004B7279">
        <w:t xml:space="preserve">considered by the Utility Advisory Committee and then </w:t>
      </w:r>
      <w:r w:rsidR="00D50F2A" w:rsidRPr="00D50F2A">
        <w:t xml:space="preserve">approved by the Utility </w:t>
      </w:r>
      <w:r w:rsidR="004B7279">
        <w:t>Executive</w:t>
      </w:r>
      <w:r w:rsidR="00D50F2A">
        <w:t xml:space="preserve"> Board</w:t>
      </w:r>
      <w:r w:rsidR="00D50F2A" w:rsidRPr="00D50F2A">
        <w:t xml:space="preserve"> before taking effect.</w:t>
      </w:r>
      <w:r w:rsidR="00D50F2A">
        <w:t xml:space="preserve"> </w:t>
      </w:r>
      <w:r w:rsidR="00D50F2A" w:rsidRPr="00D50F2A">
        <w:rPr>
          <w:i/>
        </w:rPr>
        <w:t xml:space="preserve">(See Section 3 for more information about the Utility </w:t>
      </w:r>
      <w:r w:rsidR="004B7279">
        <w:rPr>
          <w:i/>
        </w:rPr>
        <w:t>Executive Board and Utility Advisory Committee</w:t>
      </w:r>
      <w:r w:rsidR="00D50F2A" w:rsidRPr="00D50F2A">
        <w:rPr>
          <w:i/>
        </w:rPr>
        <w:t>)</w:t>
      </w:r>
      <w:r w:rsidR="004B7279">
        <w:rPr>
          <w:i/>
        </w:rPr>
        <w:t>.</w:t>
      </w:r>
    </w:p>
    <w:p w:rsidR="00971909" w:rsidRPr="006D4A58" w:rsidRDefault="00971909" w:rsidP="00B41D00">
      <w:pPr>
        <w:pStyle w:val="Heading5"/>
      </w:pPr>
      <w:r w:rsidRPr="00CE7E9D">
        <w:t xml:space="preserve">Rate Setting Process </w:t>
      </w:r>
    </w:p>
    <w:p w:rsidR="00971909" w:rsidRDefault="00971909" w:rsidP="00B41D00">
      <w:pPr>
        <w:ind w:left="360"/>
      </w:pPr>
      <w:r w:rsidRPr="00CE7E9D">
        <w:rPr>
          <w:b/>
        </w:rPr>
        <w:t>Step One:</w:t>
      </w:r>
      <w:r>
        <w:t xml:space="preserve"> The Director of FP&amp;M’s Energy Management Department develops next year’s rate for each utility based on the following information: </w:t>
      </w:r>
    </w:p>
    <w:p w:rsidR="00BB28DF" w:rsidRDefault="00BB28DF" w:rsidP="00BB28DF">
      <w:pPr>
        <w:pStyle w:val="NoSpacing"/>
        <w:numPr>
          <w:ilvl w:val="0"/>
          <w:numId w:val="48"/>
        </w:numPr>
        <w:spacing w:after="120"/>
        <w:rPr>
          <w:rFonts w:ascii="ITC Stone Sans" w:hAnsi="ITC Stone Sans" w:cs="Arial"/>
          <w:b/>
        </w:rPr>
      </w:pPr>
      <w:r>
        <w:rPr>
          <w:rStyle w:val="CommentReference"/>
          <w:rFonts w:ascii="ITC Stone Sans" w:hAnsi="ITC Stone Sans"/>
        </w:rPr>
        <w:commentReference w:id="17"/>
      </w:r>
    </w:p>
    <w:p w:rsidR="00971909" w:rsidRDefault="00971909" w:rsidP="00971909">
      <w:pPr>
        <w:pStyle w:val="NoSpacing"/>
        <w:spacing w:after="120"/>
        <w:ind w:left="360"/>
        <w:rPr>
          <w:rFonts w:ascii="ITC Stone Sans" w:hAnsi="ITC Stone Sans" w:cs="Arial"/>
        </w:rPr>
      </w:pPr>
      <w:r w:rsidRPr="006D4A58">
        <w:rPr>
          <w:rFonts w:ascii="ITC Stone Sans" w:hAnsi="ITC Stone Sans" w:cs="Arial"/>
          <w:b/>
        </w:rPr>
        <w:t>Step Two:</w:t>
      </w:r>
      <w:r>
        <w:rPr>
          <w:rFonts w:ascii="ITC Stone Sans" w:hAnsi="ITC Stone Sans" w:cs="Arial"/>
        </w:rPr>
        <w:t xml:space="preserve"> The Energy Management Department should present the forecasted rates to the Associate Vice President for Facilities Planning and Management for review and approval</w:t>
      </w:r>
      <w:r w:rsidR="00D50F2A">
        <w:rPr>
          <w:rFonts w:ascii="ITC Stone Sans" w:hAnsi="ITC Stone Sans" w:cs="Arial"/>
        </w:rPr>
        <w:t xml:space="preserve"> if any changes are made to the previous year’s rate</w:t>
      </w:r>
      <w:r>
        <w:rPr>
          <w:rFonts w:ascii="ITC Stone Sans" w:hAnsi="ITC Stone Sans" w:cs="Arial"/>
        </w:rPr>
        <w:t xml:space="preserve">. </w:t>
      </w:r>
    </w:p>
    <w:p w:rsidR="00971909" w:rsidRDefault="00971909" w:rsidP="00971909">
      <w:pPr>
        <w:pStyle w:val="NoSpacing"/>
        <w:spacing w:after="120"/>
        <w:ind w:left="360"/>
        <w:rPr>
          <w:rFonts w:ascii="ITC Stone Sans" w:hAnsi="ITC Stone Sans" w:cs="Arial"/>
        </w:rPr>
      </w:pPr>
      <w:r w:rsidRPr="00810A60">
        <w:rPr>
          <w:rFonts w:ascii="ITC Stone Sans" w:hAnsi="ITC Stone Sans" w:cs="Arial"/>
          <w:b/>
        </w:rPr>
        <w:t>Step Three:</w:t>
      </w:r>
      <w:r>
        <w:rPr>
          <w:rFonts w:ascii="ITC Stone Sans" w:hAnsi="ITC Stone Sans" w:cs="Arial"/>
        </w:rPr>
        <w:t xml:space="preserve"> Once the proposed rate forecast has been reviewed and approved by the AVP, it should then be presented to the Utility Advisory </w:t>
      </w:r>
      <w:r w:rsidR="00D50F2A">
        <w:rPr>
          <w:rFonts w:ascii="ITC Stone Sans" w:hAnsi="ITC Stone Sans" w:cs="Arial"/>
        </w:rPr>
        <w:t>Committee</w:t>
      </w:r>
      <w:r>
        <w:rPr>
          <w:rFonts w:ascii="ITC Stone Sans" w:hAnsi="ITC Stone Sans" w:cs="Arial"/>
        </w:rPr>
        <w:t xml:space="preserve"> for discussion and </w:t>
      </w:r>
      <w:r w:rsidR="00D50F2A">
        <w:rPr>
          <w:rFonts w:ascii="ITC Stone Sans" w:hAnsi="ITC Stone Sans" w:cs="Arial"/>
        </w:rPr>
        <w:t>their recommendation should be provided to the Utility Executive Board for final approval</w:t>
      </w:r>
      <w:r>
        <w:rPr>
          <w:rFonts w:ascii="ITC Stone Sans" w:hAnsi="ITC Stone Sans" w:cs="Arial"/>
        </w:rPr>
        <w:t xml:space="preserve">. </w:t>
      </w:r>
    </w:p>
    <w:p w:rsidR="00971909" w:rsidRDefault="00971909" w:rsidP="00971909">
      <w:pPr>
        <w:pStyle w:val="NoSpacing"/>
        <w:spacing w:after="120"/>
        <w:ind w:left="360"/>
        <w:rPr>
          <w:rFonts w:ascii="ITC Stone Sans" w:hAnsi="ITC Stone Sans" w:cs="Arial"/>
        </w:rPr>
      </w:pPr>
      <w:r w:rsidRPr="00810A60">
        <w:rPr>
          <w:rFonts w:ascii="ITC Stone Sans" w:hAnsi="ITC Stone Sans" w:cs="Arial"/>
          <w:b/>
        </w:rPr>
        <w:t>Step Four:</w:t>
      </w:r>
      <w:r>
        <w:rPr>
          <w:rFonts w:ascii="ITC Stone Sans" w:hAnsi="ITC Stone Sans" w:cs="Arial"/>
        </w:rPr>
        <w:t xml:space="preserve"> Upon the </w:t>
      </w:r>
      <w:r w:rsidR="00D50F2A">
        <w:rPr>
          <w:rFonts w:ascii="ITC Stone Sans" w:hAnsi="ITC Stone Sans" w:cs="Arial"/>
        </w:rPr>
        <w:t xml:space="preserve">UEB’s </w:t>
      </w:r>
      <w:r>
        <w:rPr>
          <w:rFonts w:ascii="ITC Stone Sans" w:hAnsi="ITC Stone Sans" w:cs="Arial"/>
        </w:rPr>
        <w:t xml:space="preserve">approval, the rates are officially set for the next fiscal year. As soon as possible, the Energy Management Department should provide the Office of Budget Planning and Analysis with a memo outlining these rates for inclusion in the annual budget preparation process. </w:t>
      </w:r>
    </w:p>
    <w:p w:rsidR="00971909" w:rsidRDefault="00971909" w:rsidP="00971909">
      <w:pPr>
        <w:pStyle w:val="NoSpacing"/>
        <w:spacing w:after="120"/>
        <w:ind w:left="360"/>
        <w:rPr>
          <w:rFonts w:ascii="ITC Stone Sans" w:hAnsi="ITC Stone Sans" w:cs="Arial"/>
          <w:i/>
        </w:rPr>
      </w:pPr>
      <w:r w:rsidRPr="00810A60">
        <w:rPr>
          <w:rFonts w:ascii="ITC Stone Sans" w:hAnsi="ITC Stone Sans" w:cs="Arial"/>
          <w:b/>
        </w:rPr>
        <w:t xml:space="preserve">Step Five: </w:t>
      </w:r>
      <w:r>
        <w:rPr>
          <w:rFonts w:ascii="ITC Stone Sans" w:hAnsi="ITC Stone Sans" w:cs="Arial"/>
        </w:rPr>
        <w:t>FP&amp;M should publish the rates on its website immediately following the Utility Council’s approval</w:t>
      </w:r>
      <w:r w:rsidR="00D50F2A">
        <w:rPr>
          <w:rFonts w:ascii="ITC Stone Sans" w:hAnsi="ITC Stone Sans" w:cs="Arial"/>
        </w:rPr>
        <w:t xml:space="preserve"> and provide a memorandum explaining the same to the Deans and Business Managers of each participating school, college, unit, or department</w:t>
      </w:r>
      <w:r>
        <w:rPr>
          <w:rFonts w:ascii="ITC Stone Sans" w:hAnsi="ITC Stone Sans" w:cs="Arial"/>
        </w:rPr>
        <w:t>.  FP&amp;M should also keep at least the rates associated with the last fiscal year posted on its website for c</w:t>
      </w:r>
      <w:r w:rsidR="00D50F2A">
        <w:rPr>
          <w:rFonts w:ascii="ITC Stone Sans" w:hAnsi="ITC Stone Sans" w:cs="Arial"/>
        </w:rPr>
        <w:t>omparison and reference purposes.</w:t>
      </w:r>
    </w:p>
    <w:p w:rsidR="00971909" w:rsidRDefault="00971909" w:rsidP="00B41D00">
      <w:pPr>
        <w:pStyle w:val="Heading3"/>
      </w:pPr>
      <w:bookmarkStart w:id="18" w:name="_Toc315300037"/>
      <w:r>
        <w:t>Assignment of Space</w:t>
      </w:r>
      <w:bookmarkEnd w:id="18"/>
    </w:p>
    <w:p w:rsidR="00971909" w:rsidRDefault="00971909" w:rsidP="00B41D00">
      <w:r w:rsidRPr="00F8306D">
        <w:t>The portion each pilot college or school is responsible for is based on the percentage of net assignable square feet (NASF</w:t>
      </w:r>
      <w:r>
        <w:t>) it</w:t>
      </w:r>
      <w:r w:rsidRPr="00F8306D">
        <w:t xml:space="preserve"> occupies </w:t>
      </w:r>
      <w:r>
        <w:t xml:space="preserve">in the participating building. </w:t>
      </w:r>
      <w:r w:rsidRPr="00F8306D">
        <w:t>The assignment of space is further determined by:</w:t>
      </w:r>
    </w:p>
    <w:p w:rsidR="00971909" w:rsidRDefault="00971909" w:rsidP="00B41D00">
      <w:pPr>
        <w:pStyle w:val="ListParagraph"/>
        <w:numPr>
          <w:ilvl w:val="0"/>
          <w:numId w:val="40"/>
        </w:numPr>
      </w:pPr>
      <w:r>
        <w:t>NASF is calculated using the data contained within the University’s space management system (ARCHIBUS)</w:t>
      </w:r>
    </w:p>
    <w:p w:rsidR="00971909" w:rsidRDefault="00971909" w:rsidP="00B41D00">
      <w:pPr>
        <w:pStyle w:val="ListParagraph"/>
        <w:numPr>
          <w:ilvl w:val="0"/>
          <w:numId w:val="29"/>
        </w:numPr>
      </w:pPr>
      <w:r>
        <w:t>Non-assignable space for each building is distributed to occupants based on the amount of NASF they occupy</w:t>
      </w:r>
    </w:p>
    <w:p w:rsidR="00971909" w:rsidRDefault="00971909" w:rsidP="00B41D00">
      <w:pPr>
        <w:pStyle w:val="ListParagraph"/>
        <w:numPr>
          <w:ilvl w:val="0"/>
          <w:numId w:val="29"/>
        </w:numPr>
      </w:pPr>
      <w:r>
        <w:t>Any changes in NASF will be reflected in the upcoming year’s allocation; no changes will be made mid-year</w:t>
      </w:r>
    </w:p>
    <w:p w:rsidR="00971909" w:rsidRDefault="00971909" w:rsidP="00B41D00">
      <w:pPr>
        <w:pStyle w:val="ListParagraph"/>
        <w:numPr>
          <w:ilvl w:val="0"/>
          <w:numId w:val="29"/>
        </w:numPr>
      </w:pPr>
      <w:r>
        <w:t xml:space="preserve">The NASF data as available within ARCHIBUS on the first Friday in February prior to the start of the </w:t>
      </w:r>
      <w:r w:rsidRPr="00721F25">
        <w:t>new fiscal year</w:t>
      </w:r>
      <w:r>
        <w:t xml:space="preserve"> </w:t>
      </w:r>
      <w:r w:rsidR="00721F25">
        <w:t xml:space="preserve">budget </w:t>
      </w:r>
      <w:r>
        <w:t>will be the data used to set consumption baselines for the next fiscal year</w:t>
      </w:r>
    </w:p>
    <w:p w:rsidR="00F60CB0" w:rsidRDefault="00721F25" w:rsidP="00B41D00">
      <w:pPr>
        <w:pStyle w:val="ListParagraph"/>
        <w:numPr>
          <w:ilvl w:val="0"/>
          <w:numId w:val="29"/>
        </w:numPr>
      </w:pPr>
      <w:r>
        <w:t xml:space="preserve">The utilities budget provided to each participant </w:t>
      </w:r>
      <w:r w:rsidR="00FA0ACB">
        <w:t xml:space="preserve">at the start of each fiscal year </w:t>
      </w:r>
      <w:r>
        <w:t xml:space="preserve">will be based on the following formula: </w:t>
      </w:r>
    </w:p>
    <w:p w:rsidR="00721F25" w:rsidRPr="00B41D00" w:rsidRDefault="00FA0ACB" w:rsidP="00B41D00">
      <w:pPr>
        <w:rPr>
          <w:sz w:val="14"/>
        </w:rPr>
      </w:pPr>
      <m:oMathPara>
        <m:oMath>
          <m:r>
            <w:rPr>
              <w:rFonts w:ascii="Cambria Math" w:hAnsi="Cambria Math"/>
              <w:sz w:val="14"/>
            </w:rPr>
            <m:t>Utilities</m:t>
          </m:r>
          <m:r>
            <m:rPr>
              <m:sty m:val="p"/>
            </m:rPr>
            <w:rPr>
              <w:rFonts w:ascii="Cambria Math" w:hAnsi="Cambria Math"/>
              <w:sz w:val="14"/>
            </w:rPr>
            <m:t xml:space="preserve"> </m:t>
          </m:r>
          <m:r>
            <w:rPr>
              <w:rFonts w:ascii="Cambria Math" w:hAnsi="Cambria Math"/>
              <w:sz w:val="14"/>
            </w:rPr>
            <m:t>Budget</m:t>
          </m:r>
          <m:r>
            <m:rPr>
              <m:sty m:val="p"/>
            </m:rPr>
            <w:rPr>
              <w:rFonts w:ascii="Cambria Math" w:hAnsi="Cambria Math"/>
              <w:sz w:val="14"/>
            </w:rPr>
            <m:t xml:space="preserve"> </m:t>
          </m:r>
          <m:r>
            <w:rPr>
              <w:rFonts w:ascii="Cambria Math" w:hAnsi="Cambria Math"/>
              <w:sz w:val="14"/>
            </w:rPr>
            <m:t>Allocation</m:t>
          </m:r>
          <m:r>
            <m:rPr>
              <m:sty m:val="p"/>
            </m:rPr>
            <w:rPr>
              <w:rFonts w:ascii="Cambria Math" w:hAnsi="Cambria Math"/>
              <w:sz w:val="14"/>
            </w:rPr>
            <m:t xml:space="preserve"> = </m:t>
          </m:r>
          <m:d>
            <m:dPr>
              <m:ctrlPr>
                <w:ins w:id="19" w:author="Unknown" w:date="2012-01-25T23:56:00Z">
                  <w:rPr>
                    <w:rFonts w:ascii="Cambria Math" w:hAnsi="Cambria Math"/>
                    <w:sz w:val="14"/>
                  </w:rPr>
                </w:ins>
              </m:ctrlPr>
            </m:dPr>
            <m:e>
              <m:f>
                <m:fPr>
                  <m:ctrlPr>
                    <w:ins w:id="20" w:author="Unknown" w:date="2012-01-25T23:55:00Z">
                      <w:rPr>
                        <w:rFonts w:ascii="Cambria Math" w:hAnsi="Cambria Math"/>
                        <w:sz w:val="14"/>
                      </w:rPr>
                    </w:ins>
                  </m:ctrlPr>
                </m:fPr>
                <m:num>
                  <m:r>
                    <w:rPr>
                      <w:rFonts w:ascii="Cambria Math" w:hAnsi="Cambria Math"/>
                      <w:sz w:val="14"/>
                    </w:rPr>
                    <m:t>NASF</m:t>
                  </m:r>
                  <m:r>
                    <m:rPr>
                      <m:sty m:val="p"/>
                    </m:rPr>
                    <w:rPr>
                      <w:rFonts w:ascii="Cambria Math" w:hAnsi="Cambria Math"/>
                      <w:sz w:val="14"/>
                    </w:rPr>
                    <m:t xml:space="preserve"> </m:t>
                  </m:r>
                  <m:r>
                    <w:rPr>
                      <w:rFonts w:ascii="Cambria Math" w:hAnsi="Cambria Math"/>
                      <w:sz w:val="14"/>
                    </w:rPr>
                    <m:t>Participant</m:t>
                  </m:r>
                  <m:r>
                    <m:rPr>
                      <m:sty m:val="p"/>
                    </m:rPr>
                    <w:rPr>
                      <w:rFonts w:ascii="Cambria Math" w:hAnsi="Cambria Math"/>
                      <w:sz w:val="14"/>
                    </w:rPr>
                    <m:t xml:space="preserve"> </m:t>
                  </m:r>
                  <m:r>
                    <w:rPr>
                      <w:rFonts w:ascii="Cambria Math" w:hAnsi="Cambria Math"/>
                      <w:sz w:val="14"/>
                    </w:rPr>
                    <m:t>Occupies</m:t>
                  </m:r>
                  <m:r>
                    <m:rPr>
                      <m:sty m:val="p"/>
                    </m:rPr>
                    <w:rPr>
                      <w:rFonts w:ascii="Cambria Math" w:hAnsi="Cambria Math"/>
                      <w:sz w:val="14"/>
                    </w:rPr>
                    <m:t xml:space="preserve"> </m:t>
                  </m:r>
                  <m:r>
                    <w:rPr>
                      <w:rFonts w:ascii="Cambria Math" w:hAnsi="Cambria Math"/>
                      <w:sz w:val="14"/>
                    </w:rPr>
                    <m:t>in</m:t>
                  </m:r>
                  <m:r>
                    <m:rPr>
                      <m:sty m:val="p"/>
                    </m:rPr>
                    <w:rPr>
                      <w:rFonts w:ascii="Cambria Math" w:hAnsi="Cambria Math"/>
                      <w:sz w:val="14"/>
                    </w:rPr>
                    <m:t xml:space="preserve"> </m:t>
                  </m:r>
                  <m:r>
                    <w:rPr>
                      <w:rFonts w:ascii="Cambria Math" w:hAnsi="Cambria Math"/>
                      <w:sz w:val="14"/>
                    </w:rPr>
                    <m:t>Building</m:t>
                  </m:r>
                  <m:r>
                    <m:rPr>
                      <m:sty m:val="p"/>
                    </m:rPr>
                    <w:rPr>
                      <w:rFonts w:ascii="Cambria Math" w:hAnsi="Cambria Math"/>
                      <w:sz w:val="14"/>
                    </w:rPr>
                    <m:t xml:space="preserve"> </m:t>
                  </m:r>
                  <m:r>
                    <w:rPr>
                      <w:rFonts w:ascii="Cambria Math" w:hAnsi="Cambria Math"/>
                      <w:sz w:val="14"/>
                    </w:rPr>
                    <m:t>X</m:t>
                  </m:r>
                </m:num>
                <m:den>
                  <m:r>
                    <w:rPr>
                      <w:rFonts w:ascii="Cambria Math" w:hAnsi="Cambria Math"/>
                      <w:sz w:val="14"/>
                    </w:rPr>
                    <m:t>Total</m:t>
                  </m:r>
                  <m:r>
                    <m:rPr>
                      <m:sty m:val="p"/>
                    </m:rPr>
                    <w:rPr>
                      <w:rFonts w:ascii="Cambria Math" w:hAnsi="Cambria Math"/>
                      <w:sz w:val="14"/>
                    </w:rPr>
                    <m:t xml:space="preserve"> </m:t>
                  </m:r>
                  <m:r>
                    <w:rPr>
                      <w:rFonts w:ascii="Cambria Math" w:hAnsi="Cambria Math"/>
                      <w:sz w:val="14"/>
                    </w:rPr>
                    <m:t>NASF</m:t>
                  </m:r>
                  <m:r>
                    <m:rPr>
                      <m:sty m:val="p"/>
                    </m:rPr>
                    <w:rPr>
                      <w:rFonts w:ascii="Cambria Math" w:hAnsi="Cambria Math"/>
                      <w:sz w:val="14"/>
                    </w:rPr>
                    <m:t xml:space="preserve"> </m:t>
                  </m:r>
                  <m:r>
                    <w:rPr>
                      <w:rFonts w:ascii="Cambria Math" w:hAnsi="Cambria Math"/>
                      <w:sz w:val="14"/>
                    </w:rPr>
                    <m:t>of</m:t>
                  </m:r>
                  <m:r>
                    <m:rPr>
                      <m:sty m:val="p"/>
                    </m:rPr>
                    <w:rPr>
                      <w:rFonts w:ascii="Cambria Math" w:hAnsi="Cambria Math"/>
                      <w:sz w:val="14"/>
                    </w:rPr>
                    <m:t xml:space="preserve"> </m:t>
                  </m:r>
                  <m:r>
                    <w:rPr>
                      <w:rFonts w:ascii="Cambria Math" w:hAnsi="Cambria Math"/>
                      <w:sz w:val="14"/>
                    </w:rPr>
                    <m:t>Building</m:t>
                  </m:r>
                  <m:r>
                    <m:rPr>
                      <m:sty m:val="p"/>
                    </m:rPr>
                    <w:rPr>
                      <w:rFonts w:ascii="Cambria Math" w:hAnsi="Cambria Math"/>
                      <w:sz w:val="14"/>
                    </w:rPr>
                    <m:t xml:space="preserve"> </m:t>
                  </m:r>
                  <m:r>
                    <w:rPr>
                      <w:rFonts w:ascii="Cambria Math" w:hAnsi="Cambria Math"/>
                      <w:sz w:val="14"/>
                    </w:rPr>
                    <m:t>X</m:t>
                  </m:r>
                </m:den>
              </m:f>
            </m:e>
          </m:d>
          <m:r>
            <m:rPr>
              <m:sty m:val="p"/>
            </m:rPr>
            <w:rPr>
              <w:rFonts w:ascii="Cambria Math" w:hAnsi="Cambria Math"/>
              <w:sz w:val="14"/>
            </w:rPr>
            <m:t xml:space="preserve">  </m:t>
          </m:r>
          <m:d>
            <m:dPr>
              <m:ctrlPr>
                <w:ins w:id="21" w:author="Unknown" w:date="2012-01-25T23:56:00Z">
                  <w:rPr>
                    <w:rFonts w:ascii="Cambria Math" w:hAnsi="Cambria Math"/>
                    <w:sz w:val="14"/>
                  </w:rPr>
                </w:ins>
              </m:ctrlPr>
            </m:dPr>
            <m:e>
              <m:d>
                <m:dPr>
                  <m:ctrlPr>
                    <w:ins w:id="22" w:author="Unknown" w:date="2012-01-25T23:56:00Z">
                      <w:rPr>
                        <w:rFonts w:ascii="Cambria Math" w:hAnsi="Cambria Math"/>
                        <w:sz w:val="14"/>
                      </w:rPr>
                    </w:ins>
                  </m:ctrlPr>
                </m:dPr>
                <m:e>
                  <m:r>
                    <w:rPr>
                      <w:rFonts w:ascii="Cambria Math" w:hAnsi="Cambria Math"/>
                      <w:sz w:val="14"/>
                    </w:rPr>
                    <m:t>Standard</m:t>
                  </m:r>
                  <m:r>
                    <m:rPr>
                      <m:sty m:val="p"/>
                    </m:rPr>
                    <w:rPr>
                      <w:rFonts w:ascii="Cambria Math" w:hAnsi="Cambria Math"/>
                      <w:sz w:val="14"/>
                    </w:rPr>
                    <m:t xml:space="preserve"> </m:t>
                  </m:r>
                  <m:r>
                    <w:rPr>
                      <w:rFonts w:ascii="Cambria Math" w:hAnsi="Cambria Math"/>
                      <w:sz w:val="14"/>
                    </w:rPr>
                    <m:t>Unit</m:t>
                  </m:r>
                  <m:r>
                    <m:rPr>
                      <m:sty m:val="p"/>
                    </m:rPr>
                    <w:rPr>
                      <w:rFonts w:ascii="Cambria Math" w:hAnsi="Cambria Math"/>
                      <w:sz w:val="14"/>
                    </w:rPr>
                    <m:t xml:space="preserve"> </m:t>
                  </m:r>
                  <m:r>
                    <w:rPr>
                      <w:rFonts w:ascii="Cambria Math" w:hAnsi="Cambria Math"/>
                      <w:sz w:val="14"/>
                    </w:rPr>
                    <m:t>Rate</m:t>
                  </m:r>
                </m:e>
              </m:d>
              <m:d>
                <m:dPr>
                  <m:ctrlPr>
                    <w:ins w:id="23" w:author="Unknown" w:date="2012-01-25T23:56:00Z">
                      <w:rPr>
                        <w:rFonts w:ascii="Cambria Math" w:hAnsi="Cambria Math"/>
                        <w:sz w:val="14"/>
                      </w:rPr>
                    </w:ins>
                  </m:ctrlPr>
                </m:dPr>
                <m:e>
                  <m:r>
                    <w:rPr>
                      <w:rFonts w:ascii="Cambria Math" w:hAnsi="Cambria Math"/>
                      <w:sz w:val="14"/>
                    </w:rPr>
                    <m:t>Building</m:t>
                  </m:r>
                  <m:r>
                    <m:rPr>
                      <m:sty m:val="p"/>
                    </m:rPr>
                    <w:rPr>
                      <w:rFonts w:ascii="Cambria Math" w:hAnsi="Cambria Math"/>
                      <w:sz w:val="14"/>
                    </w:rPr>
                    <m:t xml:space="preserve"> </m:t>
                  </m:r>
                  <m:r>
                    <w:rPr>
                      <w:rFonts w:ascii="Cambria Math" w:hAnsi="Cambria Math"/>
                      <w:sz w:val="14"/>
                    </w:rPr>
                    <m:t>Baseline</m:t>
                  </m:r>
                  <m:r>
                    <m:rPr>
                      <m:sty m:val="p"/>
                    </m:rPr>
                    <w:rPr>
                      <w:rFonts w:ascii="Cambria Math" w:hAnsi="Cambria Math"/>
                      <w:sz w:val="14"/>
                    </w:rPr>
                    <m:t xml:space="preserve"> </m:t>
                  </m:r>
                  <m:r>
                    <w:rPr>
                      <w:rFonts w:ascii="Cambria Math" w:hAnsi="Cambria Math"/>
                      <w:sz w:val="14"/>
                    </w:rPr>
                    <m:t>Consumption</m:t>
                  </m:r>
                  <m:r>
                    <m:rPr>
                      <m:sty m:val="p"/>
                    </m:rPr>
                    <w:rPr>
                      <w:rFonts w:ascii="Cambria Math" w:hAnsi="Cambria Math"/>
                      <w:sz w:val="14"/>
                    </w:rPr>
                    <m:t xml:space="preserve"> </m:t>
                  </m:r>
                </m:e>
              </m:d>
            </m:e>
          </m:d>
        </m:oMath>
      </m:oMathPara>
    </w:p>
    <w:p w:rsidR="00721F25" w:rsidRDefault="00721F25" w:rsidP="00B41D00">
      <w:pPr>
        <w:pStyle w:val="ListParagraph"/>
      </w:pPr>
    </w:p>
    <w:p w:rsidR="00971909" w:rsidRPr="0082585A" w:rsidRDefault="00971909" w:rsidP="00B41D00">
      <w:pPr>
        <w:pStyle w:val="Heading4"/>
      </w:pPr>
      <w:r>
        <w:t>Surpluses and Deficits</w:t>
      </w:r>
    </w:p>
    <w:p w:rsidR="00971909" w:rsidRDefault="00971909" w:rsidP="00B41D00">
      <w:r w:rsidRPr="00556698">
        <w:t xml:space="preserve">The Design Team recognizes that units will have little incentive to conserve unless they are able to retain a </w:t>
      </w:r>
      <w:r w:rsidR="00556698" w:rsidRPr="00556698">
        <w:t>significant portion of any budget surplus they achieve</w:t>
      </w:r>
      <w:r w:rsidR="00556698">
        <w:t xml:space="preserve"> </w:t>
      </w:r>
      <w:r>
        <w:t>through responsible utility usage</w:t>
      </w:r>
      <w:r w:rsidRPr="0082585A">
        <w:t xml:space="preserve">. </w:t>
      </w:r>
      <w:r>
        <w:t xml:space="preserve">Also, units </w:t>
      </w:r>
      <w:r w:rsidRPr="0082585A">
        <w:t xml:space="preserve">will have little incentive to </w:t>
      </w:r>
      <w:r>
        <w:t xml:space="preserve">stay within their historical baseline </w:t>
      </w:r>
      <w:r w:rsidRPr="0082585A">
        <w:t xml:space="preserve">unless they are required to cover a portion of their deficit. For these reasons, </w:t>
      </w:r>
      <w:r>
        <w:t xml:space="preserve">The Design Team recommends that units be allowed </w:t>
      </w:r>
      <w:r w:rsidRPr="0082585A">
        <w:t xml:space="preserve">to keep </w:t>
      </w:r>
      <w:r>
        <w:t>100% of any surplus</w:t>
      </w:r>
      <w:r w:rsidRPr="0082585A">
        <w:t xml:space="preserve">, while requiring </w:t>
      </w:r>
      <w:r>
        <w:t xml:space="preserve">them </w:t>
      </w:r>
      <w:r w:rsidRPr="0082585A">
        <w:t xml:space="preserve">to repay </w:t>
      </w:r>
      <w:r>
        <w:t xml:space="preserve">100% </w:t>
      </w:r>
      <w:r w:rsidRPr="0082585A">
        <w:t xml:space="preserve">of </w:t>
      </w:r>
      <w:r>
        <w:t>any deficit</w:t>
      </w:r>
      <w:r w:rsidRPr="0082585A">
        <w:t xml:space="preserve">. </w:t>
      </w:r>
      <w:r w:rsidR="00BB28DF">
        <w:t>This model is similar in scope to the universities benchmarked by the Design Team.</w:t>
      </w:r>
    </w:p>
    <w:p w:rsidR="00971909" w:rsidRDefault="00971909" w:rsidP="00B41D00">
      <w:pPr>
        <w:pStyle w:val="Heading3"/>
      </w:pPr>
      <w:bookmarkStart w:id="24" w:name="_Toc315300038"/>
      <w:r>
        <w:t>Hold Harmless Period</w:t>
      </w:r>
      <w:bookmarkEnd w:id="24"/>
    </w:p>
    <w:p w:rsidR="00971909" w:rsidRDefault="00971909" w:rsidP="00B41D00">
      <w:commentRangeStart w:id="25"/>
      <w:r>
        <w:t>The Design Team recommends that the three pilot units be held harmle</w:t>
      </w:r>
      <w:r w:rsidR="00556698">
        <w:t>ss for</w:t>
      </w:r>
      <w:r w:rsidR="004B7279">
        <w:t xml:space="preserve"> the remainder of FY 2012</w:t>
      </w:r>
      <w:r w:rsidR="00BB28DF">
        <w:t xml:space="preserve"> and the entirety of FY2013</w:t>
      </w:r>
      <w:r w:rsidR="00556698">
        <w:t xml:space="preserve"> </w:t>
      </w:r>
      <w:r>
        <w:t>to allow for an adjustment phase for all parties involved. During this adjustment period, units will be allowed to accumulate surpluses, but will not be held liable for any deficits they incur.</w:t>
      </w:r>
      <w:commentRangeEnd w:id="25"/>
      <w:r>
        <w:rPr>
          <w:rStyle w:val="CommentReference"/>
        </w:rPr>
        <w:commentReference w:id="25"/>
      </w:r>
    </w:p>
    <w:p w:rsidR="00971909" w:rsidRPr="001F272B" w:rsidRDefault="00971909" w:rsidP="00B41D00">
      <w:pPr>
        <w:pStyle w:val="Heading2"/>
      </w:pPr>
      <w:bookmarkStart w:id="26" w:name="_Toc315300039"/>
      <w:r w:rsidRPr="001F272B">
        <w:t>Surcharge</w:t>
      </w:r>
      <w:bookmarkEnd w:id="26"/>
    </w:p>
    <w:p w:rsidR="00971909" w:rsidRPr="00BB28DF" w:rsidRDefault="00971909" w:rsidP="00B41D00">
      <w:pPr>
        <w:rPr>
          <w:i/>
        </w:rPr>
      </w:pPr>
      <w:r w:rsidRPr="001F272B">
        <w:t xml:space="preserve">A surcharge should be </w:t>
      </w:r>
      <w:r>
        <w:t xml:space="preserve">applied to the </w:t>
      </w:r>
      <w:r w:rsidR="00556698" w:rsidRPr="00556698">
        <w:t>standard</w:t>
      </w:r>
      <w:r w:rsidR="00556698">
        <w:rPr>
          <w:rStyle w:val="CommentReference"/>
        </w:rPr>
        <w:t xml:space="preserve"> </w:t>
      </w:r>
      <w:r w:rsidRPr="001F272B">
        <w:t xml:space="preserve">utility </w:t>
      </w:r>
      <w:r>
        <w:t xml:space="preserve">rates.  The surcharge will cover costs associated with </w:t>
      </w:r>
      <w:r w:rsidRPr="001F272B">
        <w:t xml:space="preserve">administering the program and </w:t>
      </w:r>
      <w:r>
        <w:t xml:space="preserve">funding the proposed </w:t>
      </w:r>
      <w:r w:rsidRPr="001F272B">
        <w:t xml:space="preserve">ECM Grant </w:t>
      </w:r>
      <w:r>
        <w:t xml:space="preserve">Fund. </w:t>
      </w:r>
      <w:r w:rsidR="00BB28DF">
        <w:t xml:space="preserve"> </w:t>
      </w:r>
      <w:r w:rsidR="00BB28DF">
        <w:rPr>
          <w:i/>
        </w:rPr>
        <w:t>(See Section 2.4.2 for information about the ECM Grant Program)</w:t>
      </w:r>
    </w:p>
    <w:p w:rsidR="00971909" w:rsidRDefault="00971909" w:rsidP="00B41D00">
      <w:pPr>
        <w:pStyle w:val="Heading3"/>
      </w:pPr>
      <w:bookmarkStart w:id="27" w:name="_Toc315300040"/>
      <w:r>
        <w:t>Operational Costs</w:t>
      </w:r>
      <w:bookmarkEnd w:id="27"/>
    </w:p>
    <w:p w:rsidR="00971909" w:rsidRPr="001F272B" w:rsidRDefault="00971909" w:rsidP="00971909">
      <w:pPr>
        <w:pStyle w:val="NoSpacing"/>
        <w:rPr>
          <w:rFonts w:ascii="ITC Stone Sans" w:hAnsi="ITC Stone Sans" w:cs="Arial"/>
        </w:rPr>
      </w:pPr>
      <w:r>
        <w:rPr>
          <w:rFonts w:ascii="ITC Stone Sans" w:hAnsi="ITC Stone Sans" w:cs="Arial"/>
        </w:rPr>
        <w:t xml:space="preserve">A portion of the surcharge, referred to as the “recovery portion”, will be used </w:t>
      </w:r>
      <w:r w:rsidRPr="001F272B">
        <w:rPr>
          <w:rFonts w:ascii="ITC Stone Sans" w:hAnsi="ITC Stone Sans" w:cs="Arial"/>
        </w:rPr>
        <w:t xml:space="preserve">to </w:t>
      </w:r>
      <w:r>
        <w:rPr>
          <w:rFonts w:ascii="ITC Stone Sans" w:hAnsi="ITC Stone Sans" w:cs="Arial"/>
        </w:rPr>
        <w:t>fund expenses related to program startup and on-going operations</w:t>
      </w:r>
      <w:r w:rsidRPr="001F272B">
        <w:rPr>
          <w:rFonts w:ascii="ITC Stone Sans" w:hAnsi="ITC Stone Sans" w:cs="Arial"/>
        </w:rPr>
        <w:t>. The Design Team recommends that the recover</w:t>
      </w:r>
      <w:r>
        <w:rPr>
          <w:rFonts w:ascii="ITC Stone Sans" w:hAnsi="ITC Stone Sans" w:cs="Arial"/>
        </w:rPr>
        <w:t>y</w:t>
      </w:r>
      <w:r w:rsidRPr="001F272B">
        <w:rPr>
          <w:rFonts w:ascii="ITC Stone Sans" w:hAnsi="ITC Stone Sans" w:cs="Arial"/>
        </w:rPr>
        <w:t xml:space="preserve"> </w:t>
      </w:r>
      <w:r>
        <w:rPr>
          <w:rFonts w:ascii="ITC Stone Sans" w:hAnsi="ITC Stone Sans" w:cs="Arial"/>
        </w:rPr>
        <w:t xml:space="preserve">portion of the surcharge </w:t>
      </w:r>
      <w:r w:rsidRPr="001F272B">
        <w:rPr>
          <w:rFonts w:ascii="ITC Stone Sans" w:hAnsi="ITC Stone Sans" w:cs="Arial"/>
        </w:rPr>
        <w:t xml:space="preserve">be allocated for the following purposes: </w:t>
      </w:r>
    </w:p>
    <w:p w:rsidR="00971909" w:rsidRPr="001F272B" w:rsidRDefault="00971909" w:rsidP="00971909">
      <w:pPr>
        <w:pStyle w:val="NoSpacing"/>
        <w:numPr>
          <w:ilvl w:val="0"/>
          <w:numId w:val="6"/>
        </w:numPr>
        <w:rPr>
          <w:rFonts w:ascii="ITC Stone Sans" w:hAnsi="ITC Stone Sans" w:cs="Arial"/>
        </w:rPr>
      </w:pPr>
      <w:r w:rsidRPr="001F272B">
        <w:rPr>
          <w:rFonts w:ascii="ITC Stone Sans" w:hAnsi="ITC Stone Sans" w:cs="Arial"/>
        </w:rPr>
        <w:t xml:space="preserve">100% of the salary and fringe for the following positions: Director of Energy Management, </w:t>
      </w:r>
      <w:commentRangeStart w:id="28"/>
      <w:r w:rsidRPr="001F272B">
        <w:rPr>
          <w:rFonts w:ascii="ITC Stone Sans" w:hAnsi="ITC Stone Sans" w:cs="Arial"/>
        </w:rPr>
        <w:t>Assistant Director of Energy Management</w:t>
      </w:r>
      <w:r>
        <w:rPr>
          <w:rFonts w:ascii="ITC Stone Sans" w:hAnsi="ITC Stone Sans" w:cs="Arial"/>
        </w:rPr>
        <w:t xml:space="preserve"> </w:t>
      </w:r>
      <w:commentRangeEnd w:id="28"/>
      <w:r>
        <w:rPr>
          <w:rStyle w:val="CommentReference"/>
        </w:rPr>
        <w:commentReference w:id="28"/>
      </w:r>
      <w:r>
        <w:rPr>
          <w:rFonts w:ascii="ITC Stone Sans" w:hAnsi="ITC Stone Sans" w:cs="Arial"/>
        </w:rPr>
        <w:t>(proposed position)</w:t>
      </w:r>
      <w:r w:rsidRPr="001F272B">
        <w:rPr>
          <w:rFonts w:ascii="ITC Stone Sans" w:hAnsi="ITC Stone Sans" w:cs="Arial"/>
        </w:rPr>
        <w:t xml:space="preserve">, and a program </w:t>
      </w:r>
      <w:commentRangeStart w:id="29"/>
      <w:r w:rsidRPr="001F272B">
        <w:rPr>
          <w:rFonts w:ascii="ITC Stone Sans" w:hAnsi="ITC Stone Sans" w:cs="Arial"/>
        </w:rPr>
        <w:t>Accountant</w:t>
      </w:r>
      <w:r>
        <w:rPr>
          <w:rFonts w:ascii="ITC Stone Sans" w:hAnsi="ITC Stone Sans" w:cs="Arial"/>
        </w:rPr>
        <w:t xml:space="preserve"> </w:t>
      </w:r>
      <w:commentRangeEnd w:id="29"/>
      <w:r>
        <w:rPr>
          <w:rStyle w:val="CommentReference"/>
        </w:rPr>
        <w:commentReference w:id="29"/>
      </w:r>
      <w:r>
        <w:rPr>
          <w:rFonts w:ascii="ITC Stone Sans" w:hAnsi="ITC Stone Sans" w:cs="Arial"/>
        </w:rPr>
        <w:t>(proposed position)</w:t>
      </w:r>
    </w:p>
    <w:p w:rsidR="00971909" w:rsidRPr="001F272B" w:rsidRDefault="00971909" w:rsidP="00971909">
      <w:pPr>
        <w:pStyle w:val="NoSpacing"/>
        <w:numPr>
          <w:ilvl w:val="0"/>
          <w:numId w:val="6"/>
        </w:numPr>
        <w:rPr>
          <w:rFonts w:ascii="ITC Stone Sans" w:hAnsi="ITC Stone Sans" w:cs="Arial"/>
        </w:rPr>
      </w:pPr>
      <w:r w:rsidRPr="001F272B">
        <w:rPr>
          <w:rFonts w:ascii="ITC Stone Sans" w:hAnsi="ITC Stone Sans" w:cs="Arial"/>
        </w:rPr>
        <w:t>50% of the salary and fringe for a Space Management Coordinator</w:t>
      </w:r>
      <w:r>
        <w:rPr>
          <w:rFonts w:ascii="ITC Stone Sans" w:hAnsi="ITC Stone Sans" w:cs="Arial"/>
        </w:rPr>
        <w:t xml:space="preserve"> (proposed position)</w:t>
      </w:r>
    </w:p>
    <w:p w:rsidR="00971909" w:rsidRDefault="00971909" w:rsidP="00971909">
      <w:pPr>
        <w:pStyle w:val="NoSpacing"/>
        <w:numPr>
          <w:ilvl w:val="0"/>
          <w:numId w:val="6"/>
        </w:numPr>
        <w:rPr>
          <w:rFonts w:ascii="ITC Stone Sans" w:hAnsi="ITC Stone Sans" w:cs="Arial"/>
        </w:rPr>
      </w:pPr>
      <w:r w:rsidRPr="001F272B">
        <w:rPr>
          <w:rFonts w:ascii="ITC Stone Sans" w:hAnsi="ITC Stone Sans" w:cs="Arial"/>
        </w:rPr>
        <w:t xml:space="preserve">Licensing and related costs for technology including energy management and analysis software and </w:t>
      </w:r>
      <w:r>
        <w:rPr>
          <w:rFonts w:ascii="ITC Stone Sans" w:hAnsi="ITC Stone Sans" w:cs="Arial"/>
        </w:rPr>
        <w:t xml:space="preserve">real-time </w:t>
      </w:r>
      <w:r w:rsidRPr="001F272B">
        <w:rPr>
          <w:rFonts w:ascii="ITC Stone Sans" w:hAnsi="ITC Stone Sans" w:cs="Arial"/>
        </w:rPr>
        <w:t xml:space="preserve">energy monitoring </w:t>
      </w:r>
      <w:r>
        <w:rPr>
          <w:rFonts w:ascii="ITC Stone Sans" w:hAnsi="ITC Stone Sans" w:cs="Arial"/>
        </w:rPr>
        <w:t>equipment and systems</w:t>
      </w:r>
    </w:p>
    <w:p w:rsidR="00971909" w:rsidRPr="00986CB6" w:rsidRDefault="000E1E03" w:rsidP="00BB28DF">
      <w:pPr>
        <w:pStyle w:val="NoSpacing"/>
        <w:rPr>
          <w:rFonts w:ascii="ITC Stone Sans" w:hAnsi="ITC Stone Sans" w:cs="Arial"/>
        </w:rPr>
      </w:pPr>
      <w:r>
        <w:rPr>
          <w:rFonts w:ascii="ITC Stone Sans" w:hAnsi="ITC Stone Sans" w:cs="Arial"/>
        </w:rPr>
        <w:t xml:space="preserve">Total operational cost for FY 2013 is estimated to be in the range of $400K.  (See Appendix item ___ for a cost breakdown). </w:t>
      </w:r>
    </w:p>
    <w:p w:rsidR="00971909" w:rsidRPr="001F272B" w:rsidRDefault="00971909" w:rsidP="00B41D00">
      <w:pPr>
        <w:pStyle w:val="Heading3"/>
      </w:pPr>
      <w:bookmarkStart w:id="30" w:name="_Toc315300041"/>
      <w:commentRangeStart w:id="31"/>
      <w:commentRangeStart w:id="32"/>
      <w:r w:rsidRPr="001F272B">
        <w:t>ECM Grant Program</w:t>
      </w:r>
      <w:r>
        <w:t xml:space="preserve"> Fund</w:t>
      </w:r>
      <w:commentRangeEnd w:id="31"/>
      <w:r>
        <w:rPr>
          <w:rStyle w:val="CommentReference"/>
          <w:rFonts w:asciiTheme="minorHAnsi" w:eastAsiaTheme="minorHAnsi" w:hAnsiTheme="minorHAnsi" w:cstheme="minorBidi"/>
          <w:b w:val="0"/>
          <w:bCs w:val="0"/>
          <w:color w:val="auto"/>
        </w:rPr>
        <w:commentReference w:id="31"/>
      </w:r>
      <w:commentRangeEnd w:id="32"/>
      <w:r>
        <w:rPr>
          <w:rStyle w:val="CommentReference"/>
          <w:rFonts w:asciiTheme="minorHAnsi" w:eastAsiaTheme="minorHAnsi" w:hAnsiTheme="minorHAnsi" w:cstheme="minorBidi"/>
          <w:b w:val="0"/>
          <w:bCs w:val="0"/>
          <w:color w:val="auto"/>
        </w:rPr>
        <w:commentReference w:id="32"/>
      </w:r>
      <w:bookmarkEnd w:id="30"/>
    </w:p>
    <w:p w:rsidR="00971909" w:rsidRPr="00986CB6" w:rsidRDefault="00971909" w:rsidP="00B41D00">
      <w:commentRangeStart w:id="33"/>
      <w:r>
        <w:t xml:space="preserve">The </w:t>
      </w:r>
      <w:r w:rsidRPr="001F272B">
        <w:t xml:space="preserve">Design Team proposes that a </w:t>
      </w:r>
      <w:r>
        <w:t xml:space="preserve">competitive </w:t>
      </w:r>
      <w:r w:rsidRPr="001F272B">
        <w:t xml:space="preserve">grant fund be established to implement Energy Conservation Measures (ECMs) within participating units to </w:t>
      </w:r>
      <w:r>
        <w:t>assist them in achieving greater energy efficiency</w:t>
      </w:r>
      <w:r w:rsidRPr="001F272B">
        <w:t>.</w:t>
      </w:r>
      <w:commentRangeEnd w:id="33"/>
      <w:r>
        <w:rPr>
          <w:rStyle w:val="CommentReference"/>
        </w:rPr>
        <w:commentReference w:id="33"/>
      </w:r>
      <w:r>
        <w:t xml:space="preserve">  </w:t>
      </w:r>
      <w:r w:rsidRPr="001F272B">
        <w:rPr>
          <w:rFonts w:cs="Arial"/>
        </w:rPr>
        <w:t xml:space="preserve">ECMs are defined as any measure </w:t>
      </w:r>
      <w:r>
        <w:rPr>
          <w:rFonts w:cs="Arial"/>
        </w:rPr>
        <w:t xml:space="preserve">(product, component, or program) </w:t>
      </w:r>
      <w:r w:rsidRPr="001F272B">
        <w:rPr>
          <w:rFonts w:cs="Arial"/>
        </w:rPr>
        <w:t>that substantially reduces energy consumption on campus or within an individual building or buildings.  Common ECMs include, but are not limited to:</w:t>
      </w:r>
    </w:p>
    <w:p w:rsidR="00971909" w:rsidRPr="001F272B" w:rsidRDefault="00971909" w:rsidP="00971909">
      <w:pPr>
        <w:pStyle w:val="NoSpacing"/>
        <w:numPr>
          <w:ilvl w:val="0"/>
          <w:numId w:val="7"/>
        </w:numPr>
        <w:rPr>
          <w:rFonts w:ascii="ITC Stone Sans" w:hAnsi="ITC Stone Sans" w:cs="Arial"/>
        </w:rPr>
      </w:pPr>
      <w:r w:rsidRPr="001F272B">
        <w:rPr>
          <w:rFonts w:ascii="ITC Stone Sans" w:hAnsi="ITC Stone Sans" w:cs="Arial"/>
        </w:rPr>
        <w:t>Lighting retrofits</w:t>
      </w:r>
    </w:p>
    <w:p w:rsidR="00971909" w:rsidRPr="001F272B" w:rsidRDefault="00971909" w:rsidP="00971909">
      <w:pPr>
        <w:pStyle w:val="NoSpacing"/>
        <w:numPr>
          <w:ilvl w:val="0"/>
          <w:numId w:val="7"/>
        </w:numPr>
        <w:rPr>
          <w:rFonts w:ascii="ITC Stone Sans" w:hAnsi="ITC Stone Sans" w:cs="Arial"/>
        </w:rPr>
      </w:pPr>
      <w:r w:rsidRPr="001F272B">
        <w:rPr>
          <w:rFonts w:ascii="ITC Stone Sans" w:hAnsi="ITC Stone Sans" w:cs="Arial"/>
        </w:rPr>
        <w:t>Consolidating boilers and chillers into regional plants</w:t>
      </w:r>
    </w:p>
    <w:p w:rsidR="00971909" w:rsidRPr="001F272B" w:rsidRDefault="00971909" w:rsidP="00971909">
      <w:pPr>
        <w:pStyle w:val="NoSpacing"/>
        <w:numPr>
          <w:ilvl w:val="0"/>
          <w:numId w:val="7"/>
        </w:numPr>
        <w:rPr>
          <w:rFonts w:ascii="ITC Stone Sans" w:hAnsi="ITC Stone Sans" w:cs="Arial"/>
        </w:rPr>
      </w:pPr>
      <w:r w:rsidRPr="001F272B">
        <w:rPr>
          <w:rFonts w:ascii="ITC Stone Sans" w:hAnsi="ITC Stone Sans" w:cs="Arial"/>
        </w:rPr>
        <w:t>Implementing a robust marketing campaign to positively impact energy behavior</w:t>
      </w:r>
    </w:p>
    <w:p w:rsidR="00971909" w:rsidRPr="001F272B" w:rsidRDefault="00971909" w:rsidP="00971909">
      <w:pPr>
        <w:pStyle w:val="NoSpacing"/>
        <w:numPr>
          <w:ilvl w:val="0"/>
          <w:numId w:val="7"/>
        </w:numPr>
        <w:rPr>
          <w:rFonts w:ascii="ITC Stone Sans" w:hAnsi="ITC Stone Sans" w:cs="Arial"/>
        </w:rPr>
      </w:pPr>
      <w:r w:rsidRPr="001F272B">
        <w:rPr>
          <w:rFonts w:ascii="ITC Stone Sans" w:hAnsi="ITC Stone Sans" w:cs="Arial"/>
        </w:rPr>
        <w:t>Upgrading building systems and equipment</w:t>
      </w:r>
    </w:p>
    <w:p w:rsidR="00971909" w:rsidRPr="001F272B" w:rsidRDefault="00971909" w:rsidP="00971909">
      <w:pPr>
        <w:pStyle w:val="NoSpacing"/>
        <w:numPr>
          <w:ilvl w:val="0"/>
          <w:numId w:val="7"/>
        </w:numPr>
        <w:rPr>
          <w:rFonts w:ascii="ITC Stone Sans" w:hAnsi="ITC Stone Sans" w:cs="Arial"/>
        </w:rPr>
      </w:pPr>
      <w:r w:rsidRPr="001F272B">
        <w:rPr>
          <w:rFonts w:ascii="ITC Stone Sans" w:hAnsi="ITC Stone Sans" w:cs="Arial"/>
        </w:rPr>
        <w:t>Refitting restrooms with low flow water fixtures</w:t>
      </w:r>
    </w:p>
    <w:p w:rsidR="00971909" w:rsidRPr="001F272B" w:rsidRDefault="00971909" w:rsidP="00971909">
      <w:pPr>
        <w:pStyle w:val="NoSpacing"/>
        <w:numPr>
          <w:ilvl w:val="0"/>
          <w:numId w:val="7"/>
        </w:numPr>
        <w:rPr>
          <w:rFonts w:ascii="ITC Stone Sans" w:hAnsi="ITC Stone Sans" w:cs="Arial"/>
        </w:rPr>
      </w:pPr>
      <w:r w:rsidRPr="001F272B">
        <w:rPr>
          <w:rFonts w:ascii="ITC Stone Sans" w:hAnsi="ITC Stone Sans" w:cs="Arial"/>
        </w:rPr>
        <w:t>Automating building systems</w:t>
      </w:r>
    </w:p>
    <w:p w:rsidR="00971909" w:rsidRPr="001F272B" w:rsidRDefault="00971909" w:rsidP="00971909">
      <w:pPr>
        <w:pStyle w:val="NoSpacing"/>
        <w:numPr>
          <w:ilvl w:val="0"/>
          <w:numId w:val="7"/>
        </w:numPr>
        <w:rPr>
          <w:rFonts w:ascii="ITC Stone Sans" w:hAnsi="ITC Stone Sans" w:cs="Arial"/>
        </w:rPr>
      </w:pPr>
      <w:r w:rsidRPr="001F272B">
        <w:rPr>
          <w:rFonts w:ascii="ITC Stone Sans" w:hAnsi="ITC Stone Sans" w:cs="Arial"/>
        </w:rPr>
        <w:t>Providing consumers with real time access to energy usage</w:t>
      </w:r>
    </w:p>
    <w:p w:rsidR="00971909" w:rsidRPr="001F272B" w:rsidRDefault="00971909" w:rsidP="00971909">
      <w:pPr>
        <w:pStyle w:val="NoSpacing"/>
        <w:numPr>
          <w:ilvl w:val="0"/>
          <w:numId w:val="7"/>
        </w:numPr>
        <w:rPr>
          <w:rFonts w:ascii="ITC Stone Sans" w:hAnsi="ITC Stone Sans" w:cs="Arial"/>
        </w:rPr>
      </w:pPr>
      <w:r w:rsidRPr="001F272B">
        <w:rPr>
          <w:rFonts w:ascii="ITC Stone Sans" w:hAnsi="ITC Stone Sans" w:cs="Arial"/>
        </w:rPr>
        <w:t>Installing renewable energy technology</w:t>
      </w:r>
    </w:p>
    <w:p w:rsidR="00971909" w:rsidRPr="00375507" w:rsidRDefault="00971909" w:rsidP="00971909">
      <w:pPr>
        <w:pStyle w:val="NoSpacing"/>
        <w:numPr>
          <w:ilvl w:val="0"/>
          <w:numId w:val="7"/>
        </w:numPr>
        <w:rPr>
          <w:rFonts w:ascii="ITC Stone Sans" w:hAnsi="ITC Stone Sans" w:cs="Arial"/>
        </w:rPr>
      </w:pPr>
      <w:r w:rsidRPr="001F272B">
        <w:rPr>
          <w:rFonts w:ascii="ITC Stone Sans" w:hAnsi="ITC Stone Sans" w:cs="Arial"/>
        </w:rPr>
        <w:lastRenderedPageBreak/>
        <w:t>Designing future facilities to be more energy efficient</w:t>
      </w:r>
    </w:p>
    <w:p w:rsidR="00971909" w:rsidRPr="00375507" w:rsidRDefault="00971909" w:rsidP="00B41D00">
      <w:pPr>
        <w:pStyle w:val="Heading4"/>
      </w:pPr>
      <w:r>
        <w:t>Operating the Grant Program</w:t>
      </w:r>
    </w:p>
    <w:p w:rsidR="00971909" w:rsidRDefault="00971909" w:rsidP="00971909">
      <w:pPr>
        <w:pStyle w:val="NoSpacing"/>
        <w:rPr>
          <w:rFonts w:ascii="ITC Stone Sans" w:hAnsi="ITC Stone Sans" w:cs="Arial"/>
        </w:rPr>
      </w:pPr>
      <w:r>
        <w:rPr>
          <w:rFonts w:ascii="ITC Stone Sans" w:hAnsi="ITC Stone Sans" w:cs="Arial"/>
        </w:rPr>
        <w:t>The Design Team suggests that the following principles be used to govern the grant program:</w:t>
      </w:r>
    </w:p>
    <w:p w:rsidR="00971909" w:rsidRDefault="00971909" w:rsidP="00971909">
      <w:pPr>
        <w:pStyle w:val="NoSpacing"/>
        <w:numPr>
          <w:ilvl w:val="0"/>
          <w:numId w:val="4"/>
        </w:numPr>
        <w:rPr>
          <w:rFonts w:ascii="ITC Stone Sans" w:hAnsi="ITC Stone Sans" w:cs="Arial"/>
        </w:rPr>
      </w:pPr>
      <w:r w:rsidRPr="001F272B">
        <w:rPr>
          <w:rFonts w:ascii="ITC Stone Sans" w:hAnsi="ITC Stone Sans" w:cs="Arial"/>
        </w:rPr>
        <w:t>Any unit, department, college or school participating in the program can apply for funding</w:t>
      </w:r>
    </w:p>
    <w:p w:rsidR="00971909" w:rsidRDefault="00971909" w:rsidP="00971909">
      <w:pPr>
        <w:pStyle w:val="NoSpacing"/>
        <w:numPr>
          <w:ilvl w:val="0"/>
          <w:numId w:val="4"/>
        </w:numPr>
        <w:rPr>
          <w:rFonts w:ascii="ITC Stone Sans" w:hAnsi="ITC Stone Sans" w:cs="Arial"/>
        </w:rPr>
      </w:pPr>
      <w:r>
        <w:rPr>
          <w:rFonts w:ascii="ITC Stone Sans" w:hAnsi="ITC Stone Sans" w:cs="Arial"/>
        </w:rPr>
        <w:t>FP&amp;M can also apply, but the funding must be used for ECMs that directly impact participating unit(s)</w:t>
      </w:r>
    </w:p>
    <w:p w:rsidR="00971909" w:rsidRPr="00986CB6" w:rsidRDefault="00971909" w:rsidP="00971909">
      <w:pPr>
        <w:pStyle w:val="NoSpacing"/>
        <w:numPr>
          <w:ilvl w:val="0"/>
          <w:numId w:val="4"/>
        </w:numPr>
        <w:rPr>
          <w:rFonts w:ascii="ITC Stone Sans" w:hAnsi="ITC Stone Sans" w:cs="Arial"/>
        </w:rPr>
      </w:pPr>
      <w:r w:rsidRPr="00986CB6">
        <w:rPr>
          <w:rFonts w:ascii="ITC Stone Sans" w:hAnsi="ITC Stone Sans" w:cs="Arial"/>
        </w:rPr>
        <w:t>Up to half the cost of the proposed ECM can be funded through the grant program</w:t>
      </w:r>
    </w:p>
    <w:p w:rsidR="00971909" w:rsidRPr="001F272B" w:rsidRDefault="00971909" w:rsidP="00971909">
      <w:pPr>
        <w:pStyle w:val="NoSpacing"/>
        <w:numPr>
          <w:ilvl w:val="0"/>
          <w:numId w:val="4"/>
        </w:numPr>
        <w:rPr>
          <w:rFonts w:ascii="ITC Stone Sans" w:hAnsi="ITC Stone Sans" w:cs="Arial"/>
        </w:rPr>
      </w:pPr>
      <w:r w:rsidRPr="001F272B">
        <w:rPr>
          <w:rFonts w:ascii="ITC Stone Sans" w:hAnsi="ITC Stone Sans" w:cs="Arial"/>
        </w:rPr>
        <w:t>Any single award should not exceed $100K</w:t>
      </w:r>
      <w:r w:rsidR="000E1E03">
        <w:rPr>
          <w:rFonts w:ascii="ITC Stone Sans" w:hAnsi="ITC Stone Sans" w:cs="Arial"/>
        </w:rPr>
        <w:t xml:space="preserve"> to allow for broad distribution of funding</w:t>
      </w:r>
    </w:p>
    <w:p w:rsidR="00971909" w:rsidRPr="001F272B" w:rsidRDefault="00971909" w:rsidP="00971909">
      <w:pPr>
        <w:pStyle w:val="NoSpacing"/>
        <w:numPr>
          <w:ilvl w:val="0"/>
          <w:numId w:val="4"/>
        </w:numPr>
        <w:rPr>
          <w:rFonts w:ascii="ITC Stone Sans" w:hAnsi="ITC Stone Sans" w:cs="Arial"/>
        </w:rPr>
      </w:pPr>
      <w:r w:rsidRPr="001F272B">
        <w:rPr>
          <w:rFonts w:ascii="ITC Stone Sans" w:hAnsi="ITC Stone Sans" w:cs="Arial"/>
        </w:rPr>
        <w:t>The application must provide sufficient engineering analysis to confirm the soundness of the project and the estimated financial returns the ECM will bring to the department (if the application is for project development funding, estimates can be provided in lieu of scientific analysis)</w:t>
      </w:r>
    </w:p>
    <w:p w:rsidR="00971909" w:rsidRDefault="00971909" w:rsidP="00971909">
      <w:pPr>
        <w:pStyle w:val="NoSpacing"/>
        <w:numPr>
          <w:ilvl w:val="0"/>
          <w:numId w:val="4"/>
        </w:numPr>
        <w:rPr>
          <w:rFonts w:ascii="ITC Stone Sans" w:hAnsi="ITC Stone Sans" w:cs="Arial"/>
        </w:rPr>
      </w:pPr>
      <w:r w:rsidRPr="001F272B">
        <w:rPr>
          <w:rFonts w:ascii="ITC Stone Sans" w:hAnsi="ITC Stone Sans" w:cs="Arial"/>
        </w:rPr>
        <w:t>The program should be overseen by the Utility Council who will be responsible for reviewing applications for</w:t>
      </w:r>
      <w:r>
        <w:rPr>
          <w:rFonts w:ascii="ITC Stone Sans" w:hAnsi="ITC Stone Sans" w:cs="Arial"/>
        </w:rPr>
        <w:t xml:space="preserve"> their</w:t>
      </w:r>
      <w:r w:rsidRPr="001F272B">
        <w:rPr>
          <w:rFonts w:ascii="ITC Stone Sans" w:hAnsi="ITC Stone Sans" w:cs="Arial"/>
        </w:rPr>
        <w:t xml:space="preserve"> eligibility and merit and selecting </w:t>
      </w:r>
      <w:r>
        <w:rPr>
          <w:rFonts w:ascii="ITC Stone Sans" w:hAnsi="ITC Stone Sans" w:cs="Arial"/>
        </w:rPr>
        <w:t>applications that will be funded each year</w:t>
      </w:r>
    </w:p>
    <w:p w:rsidR="00971909" w:rsidRDefault="00971909" w:rsidP="00971909">
      <w:pPr>
        <w:pStyle w:val="NoSpacing"/>
        <w:numPr>
          <w:ilvl w:val="0"/>
          <w:numId w:val="4"/>
        </w:numPr>
        <w:rPr>
          <w:rFonts w:ascii="ITC Stone Sans" w:hAnsi="ITC Stone Sans" w:cs="Arial"/>
        </w:rPr>
      </w:pPr>
      <w:r w:rsidRPr="001F272B">
        <w:rPr>
          <w:rFonts w:ascii="ITC Stone Sans" w:hAnsi="ITC Stone Sans" w:cs="Arial"/>
        </w:rPr>
        <w:t>Units can, and are encouraged, to propose ECMs that benefit multiple or neighboring units (i.e. behavioral campaigns, constructing district boiler plants, etc.)</w:t>
      </w:r>
    </w:p>
    <w:p w:rsidR="00971909" w:rsidRPr="00221157" w:rsidRDefault="00971909" w:rsidP="00971909">
      <w:pPr>
        <w:pStyle w:val="NoSpacing"/>
        <w:numPr>
          <w:ilvl w:val="0"/>
          <w:numId w:val="4"/>
        </w:numPr>
        <w:rPr>
          <w:rFonts w:ascii="ITC Stone Sans" w:hAnsi="ITC Stone Sans" w:cs="Arial"/>
        </w:rPr>
      </w:pPr>
      <w:r>
        <w:rPr>
          <w:rFonts w:ascii="ITC Stone Sans" w:hAnsi="ITC Stone Sans" w:cs="Arial"/>
        </w:rPr>
        <w:t>All applications must be approved by the requesting department’s administrator or dean</w:t>
      </w:r>
    </w:p>
    <w:p w:rsidR="00971909" w:rsidRPr="001F272B" w:rsidRDefault="00971909" w:rsidP="00B41D00">
      <w:pPr>
        <w:pStyle w:val="Heading4"/>
      </w:pPr>
      <w:r>
        <w:t>Set Aside</w:t>
      </w:r>
    </w:p>
    <w:p w:rsidR="00971909" w:rsidRDefault="00971909" w:rsidP="00971909">
      <w:pPr>
        <w:pStyle w:val="NoSpacing"/>
        <w:spacing w:after="120"/>
        <w:rPr>
          <w:rFonts w:ascii="ITC Stone Sans" w:hAnsi="ITC Stone Sans" w:cs="Arial"/>
        </w:rPr>
      </w:pPr>
      <w:r w:rsidRPr="001F272B">
        <w:rPr>
          <w:rFonts w:ascii="ITC Stone Sans" w:hAnsi="ITC Stone Sans" w:cs="Arial"/>
        </w:rPr>
        <w:t xml:space="preserve">Each year, the Utility Council </w:t>
      </w:r>
      <w:r>
        <w:rPr>
          <w:rFonts w:ascii="ITC Stone Sans" w:hAnsi="ITC Stone Sans" w:cs="Arial"/>
        </w:rPr>
        <w:t xml:space="preserve">should earmark a meaningful amount during the beginning stages of this program until it can reach the eventual goal of an annual set aside of </w:t>
      </w:r>
      <w:r w:rsidRPr="001F272B">
        <w:rPr>
          <w:rFonts w:ascii="ITC Stone Sans" w:hAnsi="ITC Stone Sans" w:cs="Arial"/>
        </w:rPr>
        <w:t>$500K</w:t>
      </w:r>
      <w:r>
        <w:rPr>
          <w:rFonts w:ascii="ITC Stone Sans" w:hAnsi="ITC Stone Sans" w:cs="Arial"/>
        </w:rPr>
        <w:t xml:space="preserve">. The Design Team suggests that, to the greatest extent possible, the Council focus on expending the fund each fiscal year. The Design Team recommends the Council focus on earmarking funds for both project development (seed money) and construction costs (shovel ready): </w:t>
      </w:r>
    </w:p>
    <w:p w:rsidR="00971909" w:rsidRPr="001F272B" w:rsidRDefault="00971909" w:rsidP="00971909">
      <w:pPr>
        <w:pStyle w:val="NoSpacing"/>
        <w:numPr>
          <w:ilvl w:val="0"/>
          <w:numId w:val="36"/>
        </w:numPr>
      </w:pPr>
      <w:commentRangeStart w:id="34"/>
      <w:r w:rsidRPr="00012754">
        <w:rPr>
          <w:b/>
        </w:rPr>
        <w:t>Seed Money:</w:t>
      </w:r>
      <w:r>
        <w:t xml:space="preserve"> To the greatest extent possible, the Council should distribute 15% </w:t>
      </w:r>
      <w:r w:rsidRPr="001F272B">
        <w:t xml:space="preserve">of the </w:t>
      </w:r>
      <w:r>
        <w:t xml:space="preserve">funding </w:t>
      </w:r>
      <w:r w:rsidR="00544ED8">
        <w:t xml:space="preserve">earmarked each year </w:t>
      </w:r>
      <w:r w:rsidRPr="001F272B">
        <w:t xml:space="preserve">to </w:t>
      </w:r>
      <w:r>
        <w:t xml:space="preserve">support </w:t>
      </w:r>
      <w:r w:rsidR="00544ED8">
        <w:t xml:space="preserve">applicants </w:t>
      </w:r>
      <w:r>
        <w:t xml:space="preserve">seeking project </w:t>
      </w:r>
      <w:r w:rsidRPr="001F272B">
        <w:t xml:space="preserve">development </w:t>
      </w:r>
      <w:r>
        <w:t xml:space="preserve">funding </w:t>
      </w:r>
      <w:r w:rsidRPr="001F272B">
        <w:t>(i.e. engineering analysis, project design</w:t>
      </w:r>
      <w:r>
        <w:t xml:space="preserve">, etc.) Projects of this type should be </w:t>
      </w:r>
      <w:r w:rsidR="00544ED8">
        <w:t xml:space="preserve">“on track” to begin </w:t>
      </w:r>
      <w:r>
        <w:t xml:space="preserve">construction or implementation within three years of the </w:t>
      </w:r>
      <w:r w:rsidR="00544ED8">
        <w:t xml:space="preserve">grant </w:t>
      </w:r>
      <w:r>
        <w:t>award.</w:t>
      </w:r>
    </w:p>
    <w:p w:rsidR="00971909" w:rsidRPr="004F7E4B" w:rsidRDefault="00971909" w:rsidP="00B41D00">
      <w:pPr>
        <w:pStyle w:val="ListParagraph"/>
        <w:numPr>
          <w:ilvl w:val="0"/>
          <w:numId w:val="35"/>
        </w:numPr>
      </w:pPr>
      <w:r w:rsidRPr="004F7E4B">
        <w:rPr>
          <w:b/>
        </w:rPr>
        <w:t>Shovel Ready:</w:t>
      </w:r>
      <w:r w:rsidRPr="004F7E4B">
        <w:t xml:space="preserve"> To the greatest extent possible, the Council should distribute 85% of the earmarked funds to projects that are “shovel ready.” These are projects that can start implementation within six months of the award.</w:t>
      </w:r>
      <w:commentRangeEnd w:id="34"/>
      <w:r>
        <w:rPr>
          <w:rStyle w:val="CommentReference"/>
        </w:rPr>
        <w:commentReference w:id="34"/>
      </w:r>
    </w:p>
    <w:p w:rsidR="00971909" w:rsidRPr="001F272B" w:rsidRDefault="00971909" w:rsidP="00B41D00">
      <w:pPr>
        <w:pStyle w:val="Heading4"/>
      </w:pPr>
      <w:r w:rsidRPr="001F272B">
        <w:t>Considerations</w:t>
      </w:r>
    </w:p>
    <w:p w:rsidR="00971909" w:rsidRPr="001F272B" w:rsidRDefault="00971909" w:rsidP="00B41D00">
      <w:r w:rsidRPr="001F272B">
        <w:t xml:space="preserve">The Design Team recognizes that the costs associated with </w:t>
      </w:r>
      <w:r>
        <w:t>the ECM Grant Program</w:t>
      </w:r>
      <w:r w:rsidRPr="001F272B">
        <w:t xml:space="preserve"> </w:t>
      </w:r>
      <w:r>
        <w:t xml:space="preserve">and additional staff amount to what is initially a </w:t>
      </w:r>
      <w:r w:rsidRPr="001F272B">
        <w:t xml:space="preserve">“cost increase” </w:t>
      </w:r>
      <w:r>
        <w:t xml:space="preserve">to </w:t>
      </w:r>
      <w:r w:rsidRPr="001F272B">
        <w:t>the University, but we believe the</w:t>
      </w:r>
      <w:r>
        <w:t xml:space="preserve"> savings generated through the overall program </w:t>
      </w:r>
      <w:r w:rsidRPr="001F272B">
        <w:t xml:space="preserve">will offset </w:t>
      </w:r>
      <w:r>
        <w:t>costs within a ____ year timeframe</w:t>
      </w:r>
      <w:r w:rsidRPr="001F272B">
        <w:t>.</w:t>
      </w:r>
      <w:r>
        <w:t xml:space="preserve"> </w:t>
      </w:r>
      <w:r>
        <w:rPr>
          <w:rStyle w:val="CommentReference"/>
        </w:rPr>
        <w:commentReference w:id="35"/>
      </w:r>
    </w:p>
    <w:p w:rsidR="00971909" w:rsidRPr="001F272B" w:rsidRDefault="00971909" w:rsidP="00B41D00">
      <w:pPr>
        <w:pStyle w:val="Heading2"/>
      </w:pPr>
      <w:bookmarkStart w:id="36" w:name="_Toc315300042"/>
      <w:r w:rsidRPr="001F272B">
        <w:t xml:space="preserve">Proposed </w:t>
      </w:r>
      <w:r>
        <w:t>Initial</w:t>
      </w:r>
      <w:r w:rsidRPr="001F272B">
        <w:t xml:space="preserve"> Rate</w:t>
      </w:r>
      <w:bookmarkEnd w:id="36"/>
    </w:p>
    <w:p w:rsidR="00971909" w:rsidRDefault="00971909" w:rsidP="00B41D00">
      <w:commentRangeStart w:id="37"/>
      <w:r w:rsidRPr="001F272B">
        <w:t xml:space="preserve">The Design Team recommends that an initial </w:t>
      </w:r>
      <w:r>
        <w:t xml:space="preserve">surcharge </w:t>
      </w:r>
      <w:r w:rsidRPr="001F272B">
        <w:t xml:space="preserve">rate be set </w:t>
      </w:r>
      <w:r>
        <w:t xml:space="preserve">at </w:t>
      </w:r>
      <w:r w:rsidRPr="001F272B">
        <w:t xml:space="preserve">____ %.   </w:t>
      </w:r>
      <w:commentRangeEnd w:id="37"/>
      <w:r>
        <w:rPr>
          <w:rStyle w:val="CommentReference"/>
        </w:rPr>
        <w:commentReference w:id="37"/>
      </w:r>
    </w:p>
    <w:p w:rsidR="00971909" w:rsidRPr="001F272B" w:rsidRDefault="00971909" w:rsidP="00B41D00">
      <w:pPr>
        <w:pStyle w:val="Heading3"/>
      </w:pPr>
      <w:bookmarkStart w:id="38" w:name="_Toc315300043"/>
      <w:r w:rsidRPr="001F272B">
        <w:t>Annual Adjustments</w:t>
      </w:r>
      <w:bookmarkEnd w:id="38"/>
    </w:p>
    <w:p w:rsidR="00971909" w:rsidRDefault="00971909" w:rsidP="000E1E03">
      <w:pPr>
        <w:pStyle w:val="NoSpacing"/>
      </w:pPr>
      <w:r w:rsidRPr="001F272B">
        <w:rPr>
          <w:rFonts w:ascii="ITC Stone Sans" w:hAnsi="ITC Stone Sans" w:cs="Arial"/>
        </w:rPr>
        <w:t xml:space="preserve">The </w:t>
      </w:r>
      <w:r>
        <w:rPr>
          <w:rFonts w:ascii="ITC Stone Sans" w:hAnsi="ITC Stone Sans" w:cs="Arial"/>
        </w:rPr>
        <w:t>sur</w:t>
      </w:r>
      <w:r w:rsidRPr="001F272B">
        <w:rPr>
          <w:rFonts w:ascii="ITC Stone Sans" w:hAnsi="ITC Stone Sans" w:cs="Arial"/>
        </w:rPr>
        <w:t>charge</w:t>
      </w:r>
      <w:r w:rsidRPr="001F272B">
        <w:rPr>
          <w:rFonts w:ascii="ITC Stone Sans" w:hAnsi="ITC Stone Sans" w:cs="Arial"/>
          <w:i/>
        </w:rPr>
        <w:t xml:space="preserve"> </w:t>
      </w:r>
      <w:r w:rsidRPr="00012754">
        <w:rPr>
          <w:rFonts w:ascii="ITC Stone Sans" w:hAnsi="ITC Stone Sans" w:cs="Arial"/>
        </w:rPr>
        <w:t>rate</w:t>
      </w:r>
      <w:r>
        <w:rPr>
          <w:rFonts w:ascii="ITC Stone Sans" w:hAnsi="ITC Stone Sans" w:cs="Arial"/>
          <w:i/>
        </w:rPr>
        <w:t xml:space="preserve"> </w:t>
      </w:r>
      <w:r>
        <w:rPr>
          <w:rFonts w:ascii="ITC Stone Sans" w:hAnsi="ITC Stone Sans" w:cs="Arial"/>
        </w:rPr>
        <w:t>should</w:t>
      </w:r>
      <w:r w:rsidRPr="001F272B">
        <w:rPr>
          <w:rFonts w:ascii="ITC Stone Sans" w:hAnsi="ITC Stone Sans" w:cs="Arial"/>
        </w:rPr>
        <w:t xml:space="preserve"> be </w:t>
      </w:r>
      <w:r>
        <w:rPr>
          <w:rFonts w:ascii="ITC Stone Sans" w:hAnsi="ITC Stone Sans" w:cs="Arial"/>
        </w:rPr>
        <w:t xml:space="preserve">reviewed </w:t>
      </w:r>
      <w:r w:rsidRPr="001F272B">
        <w:rPr>
          <w:rFonts w:ascii="ITC Stone Sans" w:hAnsi="ITC Stone Sans" w:cs="Arial"/>
        </w:rPr>
        <w:t xml:space="preserve">annually by FP&amp;M </w:t>
      </w:r>
      <w:r w:rsidR="000E1E03">
        <w:rPr>
          <w:rFonts w:ascii="ITC Stone Sans" w:hAnsi="ITC Stone Sans" w:cs="Arial"/>
        </w:rPr>
        <w:t>in consultation with the Utility Advisory Committee</w:t>
      </w:r>
      <w:r>
        <w:rPr>
          <w:rFonts w:ascii="ITC Stone Sans" w:hAnsi="ITC Stone Sans" w:cs="Arial"/>
        </w:rPr>
        <w:t xml:space="preserve">. Any adjustments made to the surcharge rate should be formally approved </w:t>
      </w:r>
      <w:r>
        <w:rPr>
          <w:rFonts w:ascii="ITC Stone Sans" w:hAnsi="ITC Stone Sans" w:cs="Arial"/>
        </w:rPr>
        <w:lastRenderedPageBreak/>
        <w:t xml:space="preserve">by the </w:t>
      </w:r>
      <w:r w:rsidR="000E1E03">
        <w:rPr>
          <w:rFonts w:ascii="ITC Stone Sans" w:hAnsi="ITC Stone Sans" w:cs="Arial"/>
        </w:rPr>
        <w:t xml:space="preserve">Utility Advisory Board, </w:t>
      </w:r>
      <w:r>
        <w:rPr>
          <w:rFonts w:ascii="ITC Stone Sans" w:hAnsi="ITC Stone Sans" w:cs="Arial"/>
        </w:rPr>
        <w:t xml:space="preserve">and participating units should be notified </w:t>
      </w:r>
      <w:r w:rsidR="000E1E03">
        <w:rPr>
          <w:rFonts w:ascii="ITC Stone Sans" w:hAnsi="ITC Stone Sans" w:cs="Arial"/>
        </w:rPr>
        <w:t xml:space="preserve">of any changes in the rate before thy take effect. </w:t>
      </w:r>
      <w:bookmarkStart w:id="39" w:name="_Toc315300044"/>
      <w:commentRangeStart w:id="40"/>
      <w:r>
        <w:t>Supporting Behavioral Changes</w:t>
      </w:r>
      <w:commentRangeEnd w:id="40"/>
      <w:r>
        <w:rPr>
          <w:rStyle w:val="CommentReference"/>
          <w:b/>
          <w:bCs/>
        </w:rPr>
        <w:commentReference w:id="40"/>
      </w:r>
      <w:bookmarkEnd w:id="39"/>
    </w:p>
    <w:p w:rsidR="00971909" w:rsidRDefault="00971909" w:rsidP="00B41D00">
      <w:pPr>
        <w:pStyle w:val="Heading2"/>
      </w:pPr>
      <w:bookmarkStart w:id="41" w:name="_Toc315300045"/>
      <w:commentRangeStart w:id="42"/>
      <w:r>
        <w:t>Gathering Feedback</w:t>
      </w:r>
      <w:commentRangeEnd w:id="42"/>
      <w:r>
        <w:rPr>
          <w:rStyle w:val="CommentReference"/>
          <w:rFonts w:asciiTheme="minorHAnsi" w:eastAsiaTheme="minorHAnsi" w:hAnsiTheme="minorHAnsi" w:cstheme="minorBidi"/>
          <w:b w:val="0"/>
          <w:bCs w:val="0"/>
          <w:color w:val="auto"/>
        </w:rPr>
        <w:commentReference w:id="42"/>
      </w:r>
      <w:bookmarkEnd w:id="41"/>
    </w:p>
    <w:p w:rsidR="000E1E03" w:rsidRDefault="009B52A1" w:rsidP="000E1E03">
      <w:pPr>
        <w:pStyle w:val="Heading1"/>
      </w:pPr>
      <w:bookmarkStart w:id="43" w:name="_Toc315300046"/>
      <w:r>
        <w:t>Auxiliary Units</w:t>
      </w:r>
    </w:p>
    <w:p w:rsidR="005D2D11" w:rsidRDefault="000E1E03" w:rsidP="009B52A1">
      <w:r>
        <w:t xml:space="preserve">Currently, FP&amp;M provides analysis and billing support to Auxiliary units.  These </w:t>
      </w:r>
      <w:r w:rsidR="005D2D11">
        <w:t xml:space="preserve">services </w:t>
      </w:r>
      <w:r>
        <w:t xml:space="preserve">are </w:t>
      </w:r>
      <w:r w:rsidR="005D2D11">
        <w:t xml:space="preserve">currently </w:t>
      </w:r>
      <w:r>
        <w:t>provided “in-kind</w:t>
      </w:r>
      <w:r w:rsidR="005D2D11">
        <w:t xml:space="preserve">” by FP&amp;M.  </w:t>
      </w:r>
      <w:r w:rsidR="0016155B">
        <w:t>The Design Team recommends that</w:t>
      </w:r>
      <w:r w:rsidR="005D2D11">
        <w:t xml:space="preserve"> auxiliary units be subject to the same rates and operational surcharges as the pilot units starting with the FY 2013 budget cycle. </w:t>
      </w:r>
      <w:r w:rsidR="009B52A1">
        <w:t xml:space="preserve"> </w:t>
      </w:r>
      <w:r w:rsidR="005D2D11">
        <w:t>The Design Team does not recommend that auxiliary units be subject to the ECM Grant Fund Program</w:t>
      </w:r>
      <w:r w:rsidR="009B52A1">
        <w:t xml:space="preserve"> surcharge</w:t>
      </w:r>
      <w:r w:rsidR="005D2D11">
        <w:t xml:space="preserve"> </w:t>
      </w:r>
      <w:r w:rsidR="0016155B">
        <w:t xml:space="preserve">since </w:t>
      </w:r>
      <w:r w:rsidR="005D2D11">
        <w:t xml:space="preserve">they </w:t>
      </w:r>
      <w:r w:rsidR="009B52A1">
        <w:t xml:space="preserve">are not eligible to </w:t>
      </w:r>
      <w:commentRangeStart w:id="44"/>
      <w:r w:rsidR="009B52A1">
        <w:t>participate</w:t>
      </w:r>
      <w:commentRangeEnd w:id="44"/>
      <w:r w:rsidR="009B52A1">
        <w:rPr>
          <w:rStyle w:val="CommentReference"/>
        </w:rPr>
        <w:commentReference w:id="44"/>
      </w:r>
      <w:r w:rsidR="009B52A1">
        <w:t xml:space="preserve"> in this program</w:t>
      </w:r>
      <w:r w:rsidR="005D2D11">
        <w:t>…</w:t>
      </w:r>
    </w:p>
    <w:p w:rsidR="00926D4E" w:rsidRPr="00942152" w:rsidRDefault="0078474E" w:rsidP="00B41D00">
      <w:pPr>
        <w:pStyle w:val="Heading1"/>
      </w:pPr>
      <w:r>
        <w:t>Program Governance</w:t>
      </w:r>
      <w:bookmarkEnd w:id="43"/>
      <w:r>
        <w:t xml:space="preserve"> </w:t>
      </w:r>
    </w:p>
    <w:p w:rsidR="00596C87" w:rsidRDefault="00596C87" w:rsidP="00596C87">
      <w:pPr>
        <w:pStyle w:val="NoSpacing"/>
      </w:pPr>
      <w:r w:rsidRPr="00942152">
        <w:t xml:space="preserve">To ensure fairness and transparency, </w:t>
      </w:r>
      <w:r>
        <w:t>there should be a body established known as the Utilities Executive Board (UEB or “</w:t>
      </w:r>
      <w:r w:rsidR="004B7279">
        <w:t xml:space="preserve">Executive </w:t>
      </w:r>
      <w:r>
        <w:t xml:space="preserve">Board”).  The Board should be responsible for overseeing the program.  An advisory committee, known as the Utilities Advisory Committee (UAC or “Committee”) should also be established to assist the Board with carrying out its responsibilities.   </w:t>
      </w:r>
    </w:p>
    <w:p w:rsidR="0078474E" w:rsidRDefault="00596C87" w:rsidP="00B41D00">
      <w:pPr>
        <w:pStyle w:val="Heading2"/>
      </w:pPr>
      <w:bookmarkStart w:id="45" w:name="_Toc315300047"/>
      <w:r>
        <w:t>The Utilities</w:t>
      </w:r>
      <w:r w:rsidR="0078474E">
        <w:t xml:space="preserve"> </w:t>
      </w:r>
      <w:r w:rsidR="00CA0E36">
        <w:t xml:space="preserve">Advisory </w:t>
      </w:r>
      <w:r>
        <w:t>Committee</w:t>
      </w:r>
      <w:bookmarkEnd w:id="45"/>
    </w:p>
    <w:p w:rsidR="00927BF2" w:rsidRDefault="00596C87" w:rsidP="00B41D00">
      <w:r>
        <w:t>The Utilities Advisory Committee should serve in an advisory capacity to the Utilities Executive Board</w:t>
      </w:r>
      <w:r w:rsidR="00511F96">
        <w:t xml:space="preserve">; the Advisory Committee should </w:t>
      </w:r>
      <w:r>
        <w:t>hold no authority</w:t>
      </w:r>
      <w:r w:rsidR="00511F96">
        <w:t xml:space="preserve"> to make binding decisions without the approval of the Executive Board</w:t>
      </w:r>
      <w:r>
        <w:t xml:space="preserve">.  </w:t>
      </w:r>
    </w:p>
    <w:p w:rsidR="00642021" w:rsidRDefault="00596C87" w:rsidP="00B41D00">
      <w:r>
        <w:t xml:space="preserve">All matters related to the operation of the Utilities Budgeting Program should be </w:t>
      </w:r>
      <w:r w:rsidR="00927BF2">
        <w:t>vetted and reviewed by this committee before moving to the Executive Board</w:t>
      </w:r>
      <w:r w:rsidR="006B362D">
        <w:t xml:space="preserve"> for final approval </w:t>
      </w:r>
      <w:r w:rsidR="006B362D" w:rsidRPr="006B362D">
        <w:rPr>
          <w:i/>
        </w:rPr>
        <w:t>(see Appendix 8.1 for sample issue flow).</w:t>
      </w:r>
    </w:p>
    <w:p w:rsidR="00642021" w:rsidRDefault="00642021" w:rsidP="00B41D00">
      <w:pPr>
        <w:pStyle w:val="Heading3"/>
      </w:pPr>
      <w:bookmarkStart w:id="46" w:name="_Toc315300048"/>
      <w:r>
        <w:t>Responsibilities</w:t>
      </w:r>
      <w:bookmarkEnd w:id="46"/>
    </w:p>
    <w:p w:rsidR="00642021" w:rsidRDefault="00642021" w:rsidP="00B41D00">
      <w:r>
        <w:t xml:space="preserve">The Committee </w:t>
      </w:r>
      <w:r w:rsidR="006B362D">
        <w:t>should be</w:t>
      </w:r>
      <w:r>
        <w:t xml:space="preserve"> responsible for carrying out the following duties: </w:t>
      </w:r>
    </w:p>
    <w:p w:rsidR="00642021" w:rsidRPr="00F42EA8" w:rsidRDefault="00642021" w:rsidP="00642021">
      <w:pPr>
        <w:pStyle w:val="NoSpacing"/>
        <w:numPr>
          <w:ilvl w:val="0"/>
          <w:numId w:val="26"/>
        </w:numPr>
        <w:rPr>
          <w:rFonts w:ascii="ITC Stone Sans" w:hAnsi="ITC Stone Sans" w:cs="Arial"/>
        </w:rPr>
      </w:pPr>
      <w:r>
        <w:rPr>
          <w:rFonts w:ascii="ITC Stone Sans" w:hAnsi="ITC Stone Sans" w:cs="Arial"/>
          <w:b/>
        </w:rPr>
        <w:t>Hearing d</w:t>
      </w:r>
      <w:r w:rsidRPr="00C0228A">
        <w:rPr>
          <w:rFonts w:ascii="ITC Stone Sans" w:hAnsi="ITC Stone Sans" w:cs="Arial"/>
          <w:b/>
        </w:rPr>
        <w:t xml:space="preserve">isputes: </w:t>
      </w:r>
      <w:r w:rsidRPr="00C0228A">
        <w:rPr>
          <w:rFonts w:ascii="ITC Stone Sans" w:hAnsi="ITC Stone Sans" w:cs="Arial"/>
        </w:rPr>
        <w:t xml:space="preserve">Consider disputes that arise related to the operation of the program, review the validity of such disputes, determine the most practical way to rectify the issue if one is found to exist, and </w:t>
      </w:r>
      <w:r>
        <w:rPr>
          <w:rFonts w:ascii="ITC Stone Sans" w:hAnsi="ITC Stone Sans" w:cs="Arial"/>
        </w:rPr>
        <w:t xml:space="preserve">recommend to the Executive Board whether it should accept or reject </w:t>
      </w:r>
      <w:r w:rsidRPr="00F42EA8">
        <w:rPr>
          <w:rFonts w:ascii="ITC Stone Sans" w:hAnsi="ITC Stone Sans" w:cs="Arial"/>
        </w:rPr>
        <w:t>the appeal.</w:t>
      </w:r>
    </w:p>
    <w:p w:rsidR="00642021" w:rsidRDefault="00642021" w:rsidP="00642021">
      <w:pPr>
        <w:pStyle w:val="NoSpacing"/>
        <w:numPr>
          <w:ilvl w:val="0"/>
          <w:numId w:val="26"/>
        </w:numPr>
        <w:rPr>
          <w:rFonts w:ascii="ITC Stone Sans" w:hAnsi="ITC Stone Sans" w:cs="Arial"/>
        </w:rPr>
      </w:pPr>
      <w:r w:rsidRPr="00461BC3">
        <w:rPr>
          <w:rFonts w:ascii="ITC Stone Sans" w:hAnsi="ITC Stone Sans" w:cs="Arial"/>
          <w:b/>
        </w:rPr>
        <w:t xml:space="preserve">Vetting </w:t>
      </w:r>
      <w:r>
        <w:rPr>
          <w:rFonts w:ascii="ITC Stone Sans" w:hAnsi="ITC Stone Sans" w:cs="Arial"/>
          <w:b/>
        </w:rPr>
        <w:t>rate changes</w:t>
      </w:r>
      <w:r w:rsidRPr="00461BC3">
        <w:rPr>
          <w:rFonts w:ascii="ITC Stone Sans" w:hAnsi="ITC Stone Sans" w:cs="Arial"/>
          <w:b/>
        </w:rPr>
        <w:t xml:space="preserve">: </w:t>
      </w:r>
      <w:r w:rsidRPr="00461BC3">
        <w:rPr>
          <w:rFonts w:ascii="ITC Stone Sans" w:hAnsi="ITC Stone Sans" w:cs="Arial"/>
        </w:rPr>
        <w:t xml:space="preserve">Consider any changes in utility rates proposed by FP&amp;M and </w:t>
      </w:r>
      <w:r>
        <w:rPr>
          <w:rFonts w:ascii="ITC Stone Sans" w:hAnsi="ITC Stone Sans" w:cs="Arial"/>
        </w:rPr>
        <w:t xml:space="preserve">recommend to the Executive Board whether it should accept or reject the rate change. </w:t>
      </w:r>
    </w:p>
    <w:p w:rsidR="00642021" w:rsidRDefault="00642021" w:rsidP="00642021">
      <w:pPr>
        <w:pStyle w:val="NoSpacing"/>
        <w:numPr>
          <w:ilvl w:val="0"/>
          <w:numId w:val="26"/>
        </w:numPr>
        <w:rPr>
          <w:rFonts w:ascii="ITC Stone Sans" w:hAnsi="ITC Stone Sans" w:cs="Arial"/>
        </w:rPr>
      </w:pPr>
      <w:r>
        <w:rPr>
          <w:rFonts w:ascii="ITC Stone Sans" w:hAnsi="ITC Stone Sans" w:cs="Arial"/>
          <w:b/>
        </w:rPr>
        <w:t>Analyzing utility budgets</w:t>
      </w:r>
      <w:r w:rsidRPr="008835F0">
        <w:rPr>
          <w:rFonts w:ascii="ITC Stone Sans" w:hAnsi="ITC Stone Sans" w:cs="Arial"/>
          <w:b/>
        </w:rPr>
        <w:t xml:space="preserve">: </w:t>
      </w:r>
      <w:r w:rsidRPr="008835F0">
        <w:rPr>
          <w:rFonts w:ascii="ITC Stone Sans" w:hAnsi="ITC Stone Sans" w:cs="Arial"/>
        </w:rPr>
        <w:t xml:space="preserve">Analyze </w:t>
      </w:r>
      <w:r>
        <w:rPr>
          <w:rFonts w:ascii="ITC Stone Sans" w:hAnsi="ITC Stone Sans" w:cs="Arial"/>
        </w:rPr>
        <w:t xml:space="preserve">the participating unit’s </w:t>
      </w:r>
      <w:r w:rsidRPr="008835F0">
        <w:rPr>
          <w:rFonts w:ascii="ITC Stone Sans" w:hAnsi="ITC Stone Sans" w:cs="Arial"/>
        </w:rPr>
        <w:t xml:space="preserve">utility budgets to ensure accuracy of </w:t>
      </w:r>
      <w:r>
        <w:rPr>
          <w:rFonts w:ascii="ITC Stone Sans" w:hAnsi="ITC Stone Sans" w:cs="Arial"/>
        </w:rPr>
        <w:t xml:space="preserve">the space and consumption </w:t>
      </w:r>
      <w:r w:rsidRPr="008835F0">
        <w:rPr>
          <w:rFonts w:ascii="ITC Stone Sans" w:hAnsi="ITC Stone Sans" w:cs="Arial"/>
        </w:rPr>
        <w:t xml:space="preserve">data used and </w:t>
      </w:r>
      <w:r>
        <w:rPr>
          <w:rFonts w:ascii="ITC Stone Sans" w:hAnsi="ITC Stone Sans" w:cs="Arial"/>
        </w:rPr>
        <w:t xml:space="preserve">recommend to the Executive Board whether it should accept or reject the proposed budgets. </w:t>
      </w:r>
    </w:p>
    <w:p w:rsidR="00642021" w:rsidRPr="008835F0" w:rsidRDefault="00642021" w:rsidP="00642021">
      <w:pPr>
        <w:pStyle w:val="NoSpacing"/>
        <w:numPr>
          <w:ilvl w:val="0"/>
          <w:numId w:val="26"/>
        </w:numPr>
        <w:rPr>
          <w:rFonts w:ascii="ITC Stone Sans" w:hAnsi="ITC Stone Sans" w:cs="Arial"/>
          <w:b/>
        </w:rPr>
      </w:pPr>
      <w:r>
        <w:rPr>
          <w:rFonts w:ascii="ITC Stone Sans" w:hAnsi="ITC Stone Sans" w:cs="Arial"/>
          <w:b/>
        </w:rPr>
        <w:t>Reviewing usage data</w:t>
      </w:r>
      <w:r w:rsidRPr="008835F0">
        <w:rPr>
          <w:rFonts w:ascii="ITC Stone Sans" w:hAnsi="ITC Stone Sans" w:cs="Arial"/>
          <w:b/>
        </w:rPr>
        <w:t xml:space="preserve">: </w:t>
      </w:r>
      <w:r>
        <w:rPr>
          <w:rFonts w:ascii="ITC Stone Sans" w:hAnsi="ITC Stone Sans" w:cs="Arial"/>
        </w:rPr>
        <w:t>Review performance data for the participating buildings on an annual basis; direct appropriate staff to investigate any anomalies and report back to the Committee with their findings and any suggestions on how to remedy any problems</w:t>
      </w:r>
    </w:p>
    <w:p w:rsidR="00642021" w:rsidRDefault="00642021" w:rsidP="00642021">
      <w:pPr>
        <w:pStyle w:val="NoSpacing"/>
        <w:numPr>
          <w:ilvl w:val="0"/>
          <w:numId w:val="26"/>
        </w:numPr>
        <w:rPr>
          <w:rFonts w:ascii="ITC Stone Sans" w:hAnsi="ITC Stone Sans" w:cs="Arial"/>
        </w:rPr>
      </w:pPr>
      <w:r>
        <w:rPr>
          <w:rFonts w:ascii="ITC Stone Sans" w:hAnsi="ITC Stone Sans" w:cs="Arial"/>
          <w:b/>
        </w:rPr>
        <w:t>Reviewing ECM Grant applications</w:t>
      </w:r>
      <w:r w:rsidRPr="00117083">
        <w:rPr>
          <w:rFonts w:ascii="ITC Stone Sans" w:hAnsi="ITC Stone Sans" w:cs="Arial"/>
          <w:b/>
        </w:rPr>
        <w:t>:</w:t>
      </w:r>
      <w:r w:rsidRPr="00117083">
        <w:rPr>
          <w:rFonts w:ascii="ITC Stone Sans" w:hAnsi="ITC Stone Sans" w:cs="Arial"/>
        </w:rPr>
        <w:t xml:space="preserve"> Review ECM grant applications </w:t>
      </w:r>
      <w:r>
        <w:rPr>
          <w:rFonts w:ascii="ITC Stone Sans" w:hAnsi="ITC Stone Sans" w:cs="Arial"/>
        </w:rPr>
        <w:t xml:space="preserve">and submit worthy proposals and recommended award amounts to the Executive Board for their </w:t>
      </w:r>
      <w:r>
        <w:rPr>
          <w:rFonts w:ascii="ITC Stone Sans" w:hAnsi="ITC Stone Sans" w:cs="Arial"/>
        </w:rPr>
        <w:lastRenderedPageBreak/>
        <w:t xml:space="preserve">consideration and ultimate approval </w:t>
      </w:r>
      <w:r w:rsidRPr="00117083">
        <w:rPr>
          <w:rFonts w:ascii="ITC Stone Sans" w:hAnsi="ITC Stone Sans" w:cs="Arial"/>
        </w:rPr>
        <w:t xml:space="preserve">(see Section ____ for </w:t>
      </w:r>
      <w:r>
        <w:rPr>
          <w:rFonts w:ascii="ITC Stone Sans" w:hAnsi="ITC Stone Sans" w:cs="Arial"/>
        </w:rPr>
        <w:t xml:space="preserve">more information </w:t>
      </w:r>
      <w:r w:rsidRPr="00117083">
        <w:rPr>
          <w:rFonts w:ascii="ITC Stone Sans" w:hAnsi="ITC Stone Sans" w:cs="Arial"/>
        </w:rPr>
        <w:t>on the ECM Grant Program)</w:t>
      </w:r>
    </w:p>
    <w:p w:rsidR="0073056A" w:rsidRDefault="00642021" w:rsidP="0078474E">
      <w:pPr>
        <w:pStyle w:val="NoSpacing"/>
        <w:numPr>
          <w:ilvl w:val="0"/>
          <w:numId w:val="26"/>
        </w:numPr>
        <w:rPr>
          <w:rFonts w:ascii="ITC Stone Sans" w:hAnsi="ITC Stone Sans" w:cs="Arial"/>
        </w:rPr>
      </w:pPr>
      <w:r w:rsidRPr="0073056A">
        <w:rPr>
          <w:rFonts w:ascii="ITC Stone Sans" w:hAnsi="ITC Stone Sans" w:cs="Arial"/>
          <w:b/>
        </w:rPr>
        <w:t xml:space="preserve">Proposing adjustments </w:t>
      </w:r>
      <w:r w:rsidR="0073056A">
        <w:rPr>
          <w:rFonts w:ascii="ITC Stone Sans" w:hAnsi="ITC Stone Sans" w:cs="Arial"/>
          <w:b/>
        </w:rPr>
        <w:t xml:space="preserve">to </w:t>
      </w:r>
      <w:r w:rsidRPr="0073056A">
        <w:rPr>
          <w:rFonts w:ascii="ITC Stone Sans" w:hAnsi="ITC Stone Sans" w:cs="Arial"/>
          <w:b/>
        </w:rPr>
        <w:t xml:space="preserve">the surcharge rate: </w:t>
      </w:r>
      <w:r w:rsidRPr="0073056A">
        <w:rPr>
          <w:rFonts w:ascii="ITC Stone Sans" w:hAnsi="ITC Stone Sans" w:cs="Arial"/>
        </w:rPr>
        <w:t xml:space="preserve">If the need arises to adjust the surcharge rate to a lower or higher </w:t>
      </w:r>
      <w:r w:rsidR="0073056A" w:rsidRPr="0073056A">
        <w:rPr>
          <w:rFonts w:ascii="ITC Stone Sans" w:hAnsi="ITC Stone Sans" w:cs="Arial"/>
        </w:rPr>
        <w:t>level</w:t>
      </w:r>
      <w:r w:rsidRPr="0073056A">
        <w:rPr>
          <w:rFonts w:ascii="ITC Stone Sans" w:hAnsi="ITC Stone Sans" w:cs="Arial"/>
        </w:rPr>
        <w:t xml:space="preserve">, the Committee </w:t>
      </w:r>
      <w:r w:rsidR="0073056A">
        <w:rPr>
          <w:rFonts w:ascii="ITC Stone Sans" w:hAnsi="ITC Stone Sans" w:cs="Arial"/>
        </w:rPr>
        <w:t>should recommend a more appropriate rate to the Executive Board and include a compelling justification for why such an adjustment is necessary</w:t>
      </w:r>
    </w:p>
    <w:p w:rsidR="00642021" w:rsidRPr="00511F96" w:rsidRDefault="00642021" w:rsidP="0078474E">
      <w:pPr>
        <w:pStyle w:val="NoSpacing"/>
        <w:numPr>
          <w:ilvl w:val="0"/>
          <w:numId w:val="26"/>
        </w:numPr>
        <w:rPr>
          <w:rFonts w:ascii="ITC Stone Sans" w:hAnsi="ITC Stone Sans" w:cs="Arial"/>
        </w:rPr>
      </w:pPr>
      <w:r w:rsidRPr="0073056A">
        <w:rPr>
          <w:rFonts w:ascii="ITC Stone Sans" w:hAnsi="ITC Stone Sans" w:cs="Arial"/>
          <w:b/>
        </w:rPr>
        <w:t>Other responsibilities as assigned by the Executive Board</w:t>
      </w:r>
    </w:p>
    <w:p w:rsidR="00511F96" w:rsidRPr="001F272B" w:rsidRDefault="00511F96" w:rsidP="00B41D00">
      <w:pPr>
        <w:pStyle w:val="Heading3"/>
      </w:pPr>
      <w:bookmarkStart w:id="47" w:name="_Toc315300049"/>
      <w:r w:rsidRPr="001F272B">
        <w:t>Authority</w:t>
      </w:r>
      <w:bookmarkEnd w:id="47"/>
    </w:p>
    <w:p w:rsidR="00511F96" w:rsidRPr="0073056A" w:rsidRDefault="00927BF2" w:rsidP="00D75339">
      <w:pPr>
        <w:pStyle w:val="NoSpacing"/>
        <w:rPr>
          <w:rFonts w:ascii="ITC Stone Sans" w:hAnsi="ITC Stone Sans" w:cs="Arial"/>
        </w:rPr>
      </w:pPr>
      <w:r>
        <w:t xml:space="preserve">Decisions made by the Advisory Committee are considered to be “recommendations” only and are not binding. Any recommendation submitted to the Executive Board should be based on a majority vote.  </w:t>
      </w:r>
      <w:r w:rsidR="00D75339">
        <w:t>Members are welcome to provide the Executive Board with a</w:t>
      </w:r>
      <w:r>
        <w:t xml:space="preserve"> “minority opinion”</w:t>
      </w:r>
      <w:r w:rsidR="00D75339">
        <w:t xml:space="preserve"> to accompany any recommendation not receiving a unanimous vote. </w:t>
      </w:r>
    </w:p>
    <w:p w:rsidR="0078474E" w:rsidRPr="00111E29" w:rsidRDefault="0078474E" w:rsidP="00B41D00">
      <w:pPr>
        <w:pStyle w:val="Heading3"/>
      </w:pPr>
      <w:bookmarkStart w:id="48" w:name="_Toc315300050"/>
      <w:r w:rsidRPr="00111E29">
        <w:t>Membership</w:t>
      </w:r>
      <w:bookmarkEnd w:id="48"/>
    </w:p>
    <w:p w:rsidR="0078474E" w:rsidRDefault="0073056A" w:rsidP="0078474E">
      <w:pPr>
        <w:pStyle w:val="NoSpacing"/>
        <w:rPr>
          <w:rFonts w:ascii="ITC Stone Sans" w:hAnsi="ITC Stone Sans" w:cs="Arial"/>
        </w:rPr>
      </w:pPr>
      <w:r>
        <w:rPr>
          <w:rFonts w:ascii="ITC Stone Sans" w:hAnsi="ITC Stone Sans" w:cs="Arial"/>
        </w:rPr>
        <w:t xml:space="preserve">The Utility Advisory Committee’s </w:t>
      </w:r>
      <w:r w:rsidR="0078474E">
        <w:rPr>
          <w:rFonts w:ascii="ITC Stone Sans" w:hAnsi="ITC Stone Sans" w:cs="Arial"/>
        </w:rPr>
        <w:t xml:space="preserve">membership should consist of </w:t>
      </w:r>
      <w:r w:rsidR="006B362D">
        <w:rPr>
          <w:rFonts w:ascii="ITC Stone Sans" w:hAnsi="ITC Stone Sans" w:cs="Arial"/>
        </w:rPr>
        <w:t xml:space="preserve">eight (8) total members: four (4) </w:t>
      </w:r>
      <w:r w:rsidR="0078474E">
        <w:rPr>
          <w:rFonts w:ascii="ITC Stone Sans" w:hAnsi="ITC Stone Sans" w:cs="Arial"/>
        </w:rPr>
        <w:t xml:space="preserve">permanent members and </w:t>
      </w:r>
      <w:r>
        <w:rPr>
          <w:rFonts w:ascii="ITC Stone Sans" w:hAnsi="ITC Stone Sans" w:cs="Arial"/>
        </w:rPr>
        <w:t xml:space="preserve">three </w:t>
      </w:r>
      <w:r w:rsidR="006B362D">
        <w:rPr>
          <w:rFonts w:ascii="ITC Stone Sans" w:hAnsi="ITC Stone Sans" w:cs="Arial"/>
        </w:rPr>
        <w:t xml:space="preserve">(3) </w:t>
      </w:r>
      <w:r w:rsidR="0078474E">
        <w:rPr>
          <w:rFonts w:ascii="ITC Stone Sans" w:hAnsi="ITC Stone Sans" w:cs="Arial"/>
        </w:rPr>
        <w:t>rotating members as outlined below</w:t>
      </w:r>
      <w:r>
        <w:rPr>
          <w:rFonts w:ascii="ITC Stone Sans" w:hAnsi="ITC Stone Sans" w:cs="Arial"/>
        </w:rPr>
        <w:t>:</w:t>
      </w:r>
    </w:p>
    <w:p w:rsidR="0078474E" w:rsidRPr="008E789E" w:rsidRDefault="0078474E" w:rsidP="00B41D00">
      <w:pPr>
        <w:pStyle w:val="Heading3"/>
      </w:pPr>
      <w:bookmarkStart w:id="49" w:name="_Toc315300051"/>
      <w:r w:rsidRPr="008E789E">
        <w:t>Permanent Members</w:t>
      </w:r>
      <w:bookmarkEnd w:id="49"/>
    </w:p>
    <w:p w:rsidR="0078474E" w:rsidRDefault="0078474E" w:rsidP="00B41D00">
      <w:r>
        <w:t xml:space="preserve">Permanent members </w:t>
      </w:r>
      <w:r w:rsidR="00756CEE">
        <w:t xml:space="preserve">are members of the Advisory Committee </w:t>
      </w:r>
      <w:r>
        <w:t>by virtue of their role within the University. Permanent members should include:</w:t>
      </w:r>
    </w:p>
    <w:p w:rsidR="00756CEE" w:rsidRDefault="00756CEE" w:rsidP="008E789E">
      <w:pPr>
        <w:pStyle w:val="NoSpacing"/>
        <w:numPr>
          <w:ilvl w:val="0"/>
          <w:numId w:val="11"/>
        </w:numPr>
        <w:ind w:left="1440"/>
        <w:rPr>
          <w:rFonts w:ascii="ITC Stone Sans" w:hAnsi="ITC Stone Sans" w:cs="Arial"/>
        </w:rPr>
      </w:pPr>
      <w:r>
        <w:rPr>
          <w:rFonts w:ascii="ITC Stone Sans" w:hAnsi="ITC Stone Sans" w:cs="Arial"/>
        </w:rPr>
        <w:t>Associate Vice President for Facilities Planning and Management</w:t>
      </w:r>
    </w:p>
    <w:p w:rsidR="00756CEE" w:rsidRPr="001F272B" w:rsidRDefault="00756CEE" w:rsidP="008E789E">
      <w:pPr>
        <w:pStyle w:val="NoSpacing"/>
        <w:numPr>
          <w:ilvl w:val="0"/>
          <w:numId w:val="11"/>
        </w:numPr>
        <w:ind w:left="1440"/>
        <w:rPr>
          <w:rFonts w:ascii="ITC Stone Sans" w:hAnsi="ITC Stone Sans" w:cs="Arial"/>
        </w:rPr>
      </w:pPr>
      <w:r w:rsidRPr="001F272B">
        <w:rPr>
          <w:rFonts w:ascii="ITC Stone Sans" w:hAnsi="ITC Stone Sans" w:cs="Arial"/>
        </w:rPr>
        <w:t xml:space="preserve">Director of </w:t>
      </w:r>
      <w:r>
        <w:rPr>
          <w:rFonts w:ascii="ITC Stone Sans" w:hAnsi="ITC Stone Sans" w:cs="Arial"/>
        </w:rPr>
        <w:t xml:space="preserve">Utilities and </w:t>
      </w:r>
      <w:r w:rsidRPr="001F272B">
        <w:rPr>
          <w:rFonts w:ascii="ITC Stone Sans" w:hAnsi="ITC Stone Sans" w:cs="Arial"/>
        </w:rPr>
        <w:t xml:space="preserve">Energy Management, </w:t>
      </w:r>
      <w:r>
        <w:rPr>
          <w:rFonts w:ascii="ITC Stone Sans" w:hAnsi="ITC Stone Sans" w:cs="Arial"/>
        </w:rPr>
        <w:t>Facilities Planning and Management</w:t>
      </w:r>
      <w:r w:rsidR="008E789E">
        <w:rPr>
          <w:rFonts w:ascii="ITC Stone Sans" w:hAnsi="ITC Stone Sans" w:cs="Arial"/>
        </w:rPr>
        <w:t xml:space="preserve"> (</w:t>
      </w:r>
      <w:r w:rsidR="006F2659">
        <w:rPr>
          <w:rFonts w:ascii="ITC Stone Sans" w:hAnsi="ITC Stone Sans" w:cs="Arial"/>
        </w:rPr>
        <w:t>C</w:t>
      </w:r>
      <w:r w:rsidR="008E789E">
        <w:rPr>
          <w:rFonts w:ascii="ITC Stone Sans" w:hAnsi="ITC Stone Sans" w:cs="Arial"/>
        </w:rPr>
        <w:t>hair)</w:t>
      </w:r>
    </w:p>
    <w:p w:rsidR="00756CEE" w:rsidRPr="001F272B" w:rsidRDefault="00756CEE" w:rsidP="008E789E">
      <w:pPr>
        <w:pStyle w:val="NoSpacing"/>
        <w:numPr>
          <w:ilvl w:val="0"/>
          <w:numId w:val="11"/>
        </w:numPr>
        <w:ind w:left="1440"/>
        <w:rPr>
          <w:rFonts w:ascii="ITC Stone Sans" w:hAnsi="ITC Stone Sans" w:cs="Arial"/>
        </w:rPr>
      </w:pPr>
      <w:r w:rsidRPr="001F272B">
        <w:rPr>
          <w:rFonts w:ascii="ITC Stone Sans" w:hAnsi="ITC Stone Sans" w:cs="Arial"/>
        </w:rPr>
        <w:t xml:space="preserve">Director of Business Services, </w:t>
      </w:r>
      <w:r>
        <w:rPr>
          <w:rFonts w:ascii="ITC Stone Sans" w:hAnsi="ITC Stone Sans" w:cs="Arial"/>
        </w:rPr>
        <w:t xml:space="preserve">Facilities Planning and Management </w:t>
      </w:r>
    </w:p>
    <w:p w:rsidR="00756CEE" w:rsidRPr="00756CEE" w:rsidRDefault="00756CEE" w:rsidP="008E789E">
      <w:pPr>
        <w:pStyle w:val="NoSpacing"/>
        <w:numPr>
          <w:ilvl w:val="0"/>
          <w:numId w:val="11"/>
        </w:numPr>
        <w:ind w:left="1440"/>
        <w:rPr>
          <w:rFonts w:ascii="ITC Stone Sans" w:hAnsi="ITC Stone Sans" w:cs="Arial"/>
        </w:rPr>
      </w:pPr>
      <w:r w:rsidRPr="001F272B">
        <w:rPr>
          <w:rFonts w:ascii="ITC Stone Sans" w:hAnsi="ITC Stone Sans" w:cs="Arial"/>
        </w:rPr>
        <w:t xml:space="preserve">Senior Director, </w:t>
      </w:r>
      <w:r>
        <w:rPr>
          <w:rFonts w:ascii="ITC Stone Sans" w:hAnsi="ITC Stone Sans" w:cs="Arial"/>
        </w:rPr>
        <w:t>Office of Budget Planning and Analysis</w:t>
      </w:r>
    </w:p>
    <w:p w:rsidR="0078474E" w:rsidRPr="008E789E" w:rsidRDefault="0078474E" w:rsidP="00B41D00">
      <w:pPr>
        <w:pStyle w:val="Heading3"/>
      </w:pPr>
      <w:bookmarkStart w:id="50" w:name="_Toc315300052"/>
      <w:r w:rsidRPr="008E789E">
        <w:t xml:space="preserve">Rotating </w:t>
      </w:r>
      <w:r w:rsidR="008E789E" w:rsidRPr="008E789E">
        <w:t>Members</w:t>
      </w:r>
      <w:bookmarkEnd w:id="50"/>
    </w:p>
    <w:p w:rsidR="0078474E" w:rsidRPr="00AD05B6" w:rsidRDefault="0078474E" w:rsidP="008E789E">
      <w:pPr>
        <w:pStyle w:val="NoSpacing"/>
        <w:ind w:left="720"/>
        <w:rPr>
          <w:rFonts w:ascii="ITC Stone Sans" w:hAnsi="ITC Stone Sans" w:cs="Arial"/>
        </w:rPr>
      </w:pPr>
      <w:r w:rsidRPr="001F272B">
        <w:rPr>
          <w:rFonts w:ascii="ITC Stone Sans" w:hAnsi="ITC Stone Sans" w:cs="Arial"/>
        </w:rPr>
        <w:t>Rotating members serve two (2) year terms</w:t>
      </w:r>
      <w:r w:rsidR="00756CEE">
        <w:rPr>
          <w:rFonts w:ascii="ITC Stone Sans" w:hAnsi="ITC Stone Sans" w:cs="Arial"/>
        </w:rPr>
        <w:t xml:space="preserve"> (based on the fiscal year)</w:t>
      </w:r>
      <w:r w:rsidRPr="001F272B">
        <w:rPr>
          <w:rFonts w:ascii="ITC Stone Sans" w:hAnsi="ITC Stone Sans" w:cs="Arial"/>
        </w:rPr>
        <w:t xml:space="preserve"> and can </w:t>
      </w:r>
      <w:r w:rsidR="00756CEE">
        <w:rPr>
          <w:rFonts w:ascii="ITC Stone Sans" w:hAnsi="ITC Stone Sans" w:cs="Arial"/>
        </w:rPr>
        <w:t xml:space="preserve">serve </w:t>
      </w:r>
      <w:r w:rsidR="00756CEE" w:rsidRPr="00756CEE">
        <w:rPr>
          <w:rFonts w:ascii="ITC Stone Sans" w:hAnsi="ITC Stone Sans" w:cs="Arial"/>
        </w:rPr>
        <w:t xml:space="preserve">no more than two (2) consecutive </w:t>
      </w:r>
      <w:r w:rsidRPr="001F272B">
        <w:rPr>
          <w:rFonts w:ascii="ITC Stone Sans" w:hAnsi="ITC Stone Sans" w:cs="Arial"/>
        </w:rPr>
        <w:t>terms</w:t>
      </w:r>
      <w:r>
        <w:rPr>
          <w:rFonts w:ascii="ITC Stone Sans" w:hAnsi="ITC Stone Sans" w:cs="Arial"/>
        </w:rPr>
        <w:t xml:space="preserve">. Rotating members possess the same rights and voting privileges as permanent members. </w:t>
      </w:r>
      <w:r w:rsidR="00756CEE">
        <w:rPr>
          <w:rFonts w:ascii="ITC Stone Sans" w:hAnsi="ITC Stone Sans" w:cs="Arial"/>
        </w:rPr>
        <w:t>Rotating members should include:</w:t>
      </w:r>
    </w:p>
    <w:p w:rsidR="0078474E" w:rsidRDefault="0078474E" w:rsidP="008E789E">
      <w:pPr>
        <w:pStyle w:val="NoSpacing"/>
        <w:numPr>
          <w:ilvl w:val="0"/>
          <w:numId w:val="10"/>
        </w:numPr>
        <w:spacing w:before="120"/>
        <w:ind w:left="1440"/>
        <w:rPr>
          <w:rFonts w:ascii="ITC Stone Sans" w:hAnsi="ITC Stone Sans" w:cs="Arial"/>
        </w:rPr>
      </w:pPr>
      <w:r>
        <w:rPr>
          <w:rFonts w:ascii="ITC Stone Sans" w:hAnsi="ITC Stone Sans" w:cs="Arial"/>
        </w:rPr>
        <w:t xml:space="preserve">A </w:t>
      </w:r>
      <w:r w:rsidRPr="00AD05B6">
        <w:rPr>
          <w:rFonts w:ascii="ITC Stone Sans" w:hAnsi="ITC Stone Sans" w:cs="Arial"/>
        </w:rPr>
        <w:t>Dean of a participating college or school</w:t>
      </w:r>
      <w:r w:rsidR="00756CEE">
        <w:rPr>
          <w:rFonts w:ascii="ITC Stone Sans" w:hAnsi="ITC Stone Sans" w:cs="Arial"/>
        </w:rPr>
        <w:t xml:space="preserve"> (appointed by the Provost)</w:t>
      </w:r>
    </w:p>
    <w:p w:rsidR="0078474E" w:rsidRDefault="0078474E" w:rsidP="008E789E">
      <w:pPr>
        <w:pStyle w:val="NoSpacing"/>
        <w:numPr>
          <w:ilvl w:val="0"/>
          <w:numId w:val="10"/>
        </w:numPr>
        <w:ind w:left="1440"/>
        <w:rPr>
          <w:rFonts w:ascii="ITC Stone Sans" w:hAnsi="ITC Stone Sans" w:cs="Arial"/>
        </w:rPr>
      </w:pPr>
      <w:r>
        <w:rPr>
          <w:rFonts w:ascii="ITC Stone Sans" w:hAnsi="ITC Stone Sans" w:cs="Arial"/>
        </w:rPr>
        <w:t>A D</w:t>
      </w:r>
      <w:r w:rsidRPr="00AD05B6">
        <w:rPr>
          <w:rFonts w:ascii="ITC Stone Sans" w:hAnsi="ITC Stone Sans" w:cs="Arial"/>
        </w:rPr>
        <w:t>irector of a participating auxiliary unit or department</w:t>
      </w:r>
      <w:r w:rsidR="00756CEE">
        <w:rPr>
          <w:rFonts w:ascii="ITC Stone Sans" w:hAnsi="ITC Stone Sans" w:cs="Arial"/>
        </w:rPr>
        <w:t xml:space="preserve"> (appointed by the AVP for Business and Auxiliary Operations)</w:t>
      </w:r>
    </w:p>
    <w:p w:rsidR="00756CEE" w:rsidRPr="00AD05B6" w:rsidRDefault="00756CEE" w:rsidP="008E789E">
      <w:pPr>
        <w:pStyle w:val="NoSpacing"/>
        <w:numPr>
          <w:ilvl w:val="0"/>
          <w:numId w:val="10"/>
        </w:numPr>
        <w:ind w:left="1440"/>
        <w:rPr>
          <w:rFonts w:ascii="ITC Stone Sans" w:hAnsi="ITC Stone Sans" w:cs="Arial"/>
        </w:rPr>
      </w:pPr>
      <w:r>
        <w:rPr>
          <w:rFonts w:ascii="ITC Stone Sans" w:hAnsi="ITC Stone Sans" w:cs="Arial"/>
        </w:rPr>
        <w:t xml:space="preserve">A Business Manager of a participating college or school (appointed by </w:t>
      </w:r>
      <w:commentRangeStart w:id="51"/>
      <w:r>
        <w:rPr>
          <w:rFonts w:ascii="ITC Stone Sans" w:hAnsi="ITC Stone Sans" w:cs="Arial"/>
        </w:rPr>
        <w:t>____)</w:t>
      </w:r>
      <w:commentRangeEnd w:id="51"/>
      <w:r>
        <w:rPr>
          <w:rStyle w:val="CommentReference"/>
        </w:rPr>
        <w:commentReference w:id="51"/>
      </w:r>
    </w:p>
    <w:p w:rsidR="008E789E" w:rsidRPr="00215EE2" w:rsidRDefault="008E789E" w:rsidP="00B41D00">
      <w:pPr>
        <w:pStyle w:val="Heading3"/>
      </w:pPr>
      <w:bookmarkStart w:id="52" w:name="_Toc315300053"/>
      <w:r w:rsidRPr="00215EE2">
        <w:t>Meeting Frequency</w:t>
      </w:r>
      <w:bookmarkEnd w:id="52"/>
    </w:p>
    <w:p w:rsidR="008E789E" w:rsidRDefault="008E789E" w:rsidP="008E789E">
      <w:pPr>
        <w:pStyle w:val="NoSpacing"/>
        <w:rPr>
          <w:rFonts w:ascii="ITC Stone Sans" w:hAnsi="ITC Stone Sans" w:cs="Arial"/>
        </w:rPr>
      </w:pPr>
      <w:r w:rsidRPr="001F272B">
        <w:rPr>
          <w:rFonts w:ascii="ITC Stone Sans" w:hAnsi="ITC Stone Sans" w:cs="Arial"/>
        </w:rPr>
        <w:t xml:space="preserve">The </w:t>
      </w:r>
      <w:r>
        <w:rPr>
          <w:rFonts w:ascii="ITC Stone Sans" w:hAnsi="ITC Stone Sans" w:cs="Arial"/>
        </w:rPr>
        <w:t>Advisory Committee</w:t>
      </w:r>
      <w:r w:rsidRPr="001F272B">
        <w:rPr>
          <w:rFonts w:ascii="ITC Stone Sans" w:hAnsi="ITC Stone Sans" w:cs="Arial"/>
        </w:rPr>
        <w:t xml:space="preserve"> should meet </w:t>
      </w:r>
      <w:r>
        <w:rPr>
          <w:rFonts w:ascii="ITC Stone Sans" w:hAnsi="ITC Stone Sans" w:cs="Arial"/>
        </w:rPr>
        <w:t xml:space="preserve">at least </w:t>
      </w:r>
      <w:r w:rsidRPr="001F272B">
        <w:rPr>
          <w:rFonts w:ascii="ITC Stone Sans" w:hAnsi="ITC Stone Sans" w:cs="Arial"/>
        </w:rPr>
        <w:t xml:space="preserve">four times </w:t>
      </w:r>
      <w:r>
        <w:rPr>
          <w:rFonts w:ascii="ITC Stone Sans" w:hAnsi="ITC Stone Sans" w:cs="Arial"/>
        </w:rPr>
        <w:t xml:space="preserve">each </w:t>
      </w:r>
      <w:r w:rsidRPr="001F272B">
        <w:rPr>
          <w:rFonts w:ascii="ITC Stone Sans" w:hAnsi="ITC Stone Sans" w:cs="Arial"/>
        </w:rPr>
        <w:t>year</w:t>
      </w:r>
      <w:r>
        <w:rPr>
          <w:rFonts w:ascii="ITC Stone Sans" w:hAnsi="ITC Stone Sans" w:cs="Arial"/>
        </w:rPr>
        <w:t xml:space="preserve"> to ensure that disputes, ECM allocations, etc. are handled in an efficient and responsible manner</w:t>
      </w:r>
      <w:r w:rsidRPr="001F272B">
        <w:rPr>
          <w:rFonts w:ascii="ITC Stone Sans" w:hAnsi="ITC Stone Sans" w:cs="Arial"/>
        </w:rPr>
        <w:t xml:space="preserve">.  </w:t>
      </w:r>
    </w:p>
    <w:p w:rsidR="008E789E" w:rsidRDefault="008E789E" w:rsidP="00B41D00">
      <w:pPr>
        <w:pStyle w:val="Heading2"/>
      </w:pPr>
      <w:bookmarkStart w:id="53" w:name="_Toc315300054"/>
      <w:r>
        <w:t>The Utilities Executive Board</w:t>
      </w:r>
      <w:bookmarkEnd w:id="53"/>
    </w:p>
    <w:p w:rsidR="00D75339" w:rsidRDefault="00D75339" w:rsidP="00B41D00">
      <w:r>
        <w:t>The Utilities Executive Board should be responsible for the overall operation of the program. The Executive Board should consider the recommendations made by the Advisory Council when exercising its “final approval” authority.</w:t>
      </w:r>
    </w:p>
    <w:p w:rsidR="008E789E" w:rsidRDefault="008E789E" w:rsidP="00B41D00">
      <w:pPr>
        <w:pStyle w:val="Heading3"/>
      </w:pPr>
      <w:bookmarkStart w:id="54" w:name="_Toc315300055"/>
      <w:r>
        <w:t>Responsibilities</w:t>
      </w:r>
      <w:bookmarkEnd w:id="54"/>
    </w:p>
    <w:p w:rsidR="008E789E" w:rsidRPr="00D75339" w:rsidRDefault="008E789E" w:rsidP="00B41D00">
      <w:r w:rsidRPr="00D75339">
        <w:t xml:space="preserve">The Executive Board is responsible for carrying out the following duties: </w:t>
      </w:r>
    </w:p>
    <w:p w:rsidR="008E789E" w:rsidRPr="00D75339" w:rsidRDefault="00FA0ACB" w:rsidP="008E789E">
      <w:pPr>
        <w:pStyle w:val="NoSpacing"/>
        <w:numPr>
          <w:ilvl w:val="0"/>
          <w:numId w:val="44"/>
        </w:numPr>
      </w:pPr>
      <w:r>
        <w:lastRenderedPageBreak/>
        <w:t>Considering recommendations</w:t>
      </w:r>
      <w:r w:rsidR="008E789E" w:rsidRPr="00D75339">
        <w:t xml:space="preserve"> made to </w:t>
      </w:r>
      <w:r>
        <w:t xml:space="preserve">it </w:t>
      </w:r>
      <w:r w:rsidR="008E789E" w:rsidRPr="00D75339">
        <w:t xml:space="preserve">by the Utility Advisory Committee </w:t>
      </w:r>
      <w:r>
        <w:t>and voting to accept or reject those recommendations</w:t>
      </w:r>
    </w:p>
    <w:p w:rsidR="00FA0ACB" w:rsidRPr="00D75339" w:rsidRDefault="008E789E" w:rsidP="00FA0ACB">
      <w:pPr>
        <w:pStyle w:val="NoSpacing"/>
        <w:numPr>
          <w:ilvl w:val="0"/>
          <w:numId w:val="44"/>
        </w:numPr>
      </w:pPr>
      <w:r w:rsidRPr="00D75339">
        <w:t>Ensuring th</w:t>
      </w:r>
      <w:r w:rsidR="00FA0ACB">
        <w:t xml:space="preserve">at the funds collected through </w:t>
      </w:r>
      <w:r w:rsidRPr="00D75339">
        <w:t>program surcharges are used fairly and efficiently</w:t>
      </w:r>
    </w:p>
    <w:p w:rsidR="006F2659" w:rsidRDefault="006F2659" w:rsidP="00B41D00">
      <w:pPr>
        <w:pStyle w:val="Heading3"/>
      </w:pPr>
      <w:r>
        <w:t>Authority</w:t>
      </w:r>
    </w:p>
    <w:p w:rsidR="004A4F9F" w:rsidRDefault="00511F96" w:rsidP="00B41D00">
      <w:pPr>
        <w:rPr>
          <w:rFonts w:cs="Arial"/>
        </w:rPr>
      </w:pPr>
      <w:r>
        <w:t xml:space="preserve">Decisions </w:t>
      </w:r>
      <w:r w:rsidR="00942152" w:rsidRPr="00942152">
        <w:t xml:space="preserve">made </w:t>
      </w:r>
      <w:r>
        <w:t xml:space="preserve">by the executive board </w:t>
      </w:r>
      <w:r w:rsidR="006F2659">
        <w:t>should be</w:t>
      </w:r>
      <w:r>
        <w:t xml:space="preserve"> </w:t>
      </w:r>
      <w:r w:rsidR="00942152" w:rsidRPr="00942152">
        <w:t xml:space="preserve">based </w:t>
      </w:r>
      <w:r>
        <w:t xml:space="preserve">upon a </w:t>
      </w:r>
      <w:r w:rsidR="00942152" w:rsidRPr="00942152">
        <w:t xml:space="preserve">majority </w:t>
      </w:r>
      <w:r>
        <w:t>vote (done in person or by proxy</w:t>
      </w:r>
      <w:r w:rsidR="006F2659">
        <w:t xml:space="preserve">) and decisions reached </w:t>
      </w:r>
      <w:r>
        <w:t>should be considered final and binding.</w:t>
      </w:r>
      <w:r w:rsidR="005F736F" w:rsidRPr="001F272B">
        <w:rPr>
          <w:rFonts w:cs="Arial"/>
        </w:rPr>
        <w:t xml:space="preserve"> </w:t>
      </w:r>
      <w:r w:rsidR="006F2659">
        <w:rPr>
          <w:rFonts w:cs="Arial"/>
        </w:rPr>
        <w:t xml:space="preserve"> If the Board rejects </w:t>
      </w:r>
      <w:r w:rsidR="00A76FD7" w:rsidRPr="006F2659">
        <w:rPr>
          <w:rFonts w:cs="Arial"/>
        </w:rPr>
        <w:t xml:space="preserve">an item of criticality to the continued operation of the program (i.e. </w:t>
      </w:r>
      <w:r w:rsidR="006F2659">
        <w:rPr>
          <w:rFonts w:cs="Arial"/>
        </w:rPr>
        <w:t xml:space="preserve">a rate increase, budget proposal, etc.) conditional approval should </w:t>
      </w:r>
      <w:r w:rsidR="00A76FD7" w:rsidRPr="006F2659">
        <w:rPr>
          <w:rFonts w:cs="Arial"/>
        </w:rPr>
        <w:t xml:space="preserve">be granted </w:t>
      </w:r>
      <w:r w:rsidR="006F2659">
        <w:rPr>
          <w:rFonts w:cs="Arial"/>
        </w:rPr>
        <w:t xml:space="preserve">so that the issue can be rectified without returning to the Executive Board for additional approval, </w:t>
      </w:r>
      <w:r w:rsidR="00A76FD7" w:rsidRPr="006F2659">
        <w:rPr>
          <w:rFonts w:cs="Arial"/>
        </w:rPr>
        <w:t xml:space="preserve">or </w:t>
      </w:r>
      <w:r w:rsidR="006F2659">
        <w:rPr>
          <w:rFonts w:cs="Arial"/>
        </w:rPr>
        <w:t xml:space="preserve">at the very least, </w:t>
      </w:r>
      <w:r w:rsidR="00A76FD7" w:rsidRPr="006F2659">
        <w:rPr>
          <w:rFonts w:cs="Arial"/>
        </w:rPr>
        <w:t xml:space="preserve">justification should be </w:t>
      </w:r>
      <w:r w:rsidR="006F2659">
        <w:rPr>
          <w:rFonts w:cs="Arial"/>
        </w:rPr>
        <w:t>provided to staff so that the issue can be expediently rectified and return to the Executive Board for approval by proxy</w:t>
      </w:r>
      <w:r w:rsidR="00A76FD7" w:rsidRPr="006F2659">
        <w:rPr>
          <w:rFonts w:cs="Arial"/>
        </w:rPr>
        <w:t>.</w:t>
      </w:r>
    </w:p>
    <w:p w:rsidR="006F2659" w:rsidRDefault="006F2659" w:rsidP="00B41D00">
      <w:pPr>
        <w:pStyle w:val="Heading3"/>
      </w:pPr>
      <w:r>
        <w:t>Membership</w:t>
      </w:r>
    </w:p>
    <w:p w:rsidR="006F2659" w:rsidRDefault="006F2659" w:rsidP="00B41D00">
      <w:r>
        <w:t>The membership of the Executive Board shall be comprised of (3) three members, who are appointed to serve by virtue of their positions within the University administration.  These positions should include:</w:t>
      </w:r>
    </w:p>
    <w:p w:rsidR="006F2659" w:rsidRDefault="006F2659" w:rsidP="00B41D00">
      <w:pPr>
        <w:pStyle w:val="ListParagraph"/>
        <w:numPr>
          <w:ilvl w:val="0"/>
          <w:numId w:val="47"/>
        </w:numPr>
      </w:pPr>
      <w:r>
        <w:t>Senior Vice President for Academic Affairs and Provost</w:t>
      </w:r>
    </w:p>
    <w:p w:rsidR="006F2659" w:rsidRDefault="006F2659" w:rsidP="00B41D00">
      <w:pPr>
        <w:pStyle w:val="ListParagraph"/>
        <w:numPr>
          <w:ilvl w:val="0"/>
          <w:numId w:val="47"/>
        </w:numPr>
      </w:pPr>
      <w:r>
        <w:t>Vice President of Finance and Business Operations (Chair)</w:t>
      </w:r>
    </w:p>
    <w:p w:rsidR="006F2659" w:rsidRDefault="006F2659" w:rsidP="00B41D00">
      <w:pPr>
        <w:pStyle w:val="ListParagraph"/>
        <w:numPr>
          <w:ilvl w:val="0"/>
          <w:numId w:val="47"/>
        </w:numPr>
      </w:pPr>
      <w:r>
        <w:t>Associate Vice President for Budget Planning and Analysis</w:t>
      </w:r>
    </w:p>
    <w:p w:rsidR="006F2659" w:rsidRDefault="006F2659" w:rsidP="00B41D00">
      <w:pPr>
        <w:pStyle w:val="Heading3"/>
      </w:pPr>
      <w:r>
        <w:t>Meeting Frequency</w:t>
      </w:r>
    </w:p>
    <w:p w:rsidR="006F2659" w:rsidRDefault="006F2659" w:rsidP="006F2659">
      <w:pPr>
        <w:pStyle w:val="NoSpacing"/>
        <w:rPr>
          <w:rFonts w:ascii="ITC Stone Sans" w:hAnsi="ITC Stone Sans" w:cs="Arial"/>
        </w:rPr>
      </w:pPr>
      <w:r w:rsidRPr="001F272B">
        <w:rPr>
          <w:rFonts w:ascii="ITC Stone Sans" w:hAnsi="ITC Stone Sans" w:cs="Arial"/>
        </w:rPr>
        <w:t xml:space="preserve">The </w:t>
      </w:r>
      <w:r>
        <w:rPr>
          <w:rFonts w:ascii="ITC Stone Sans" w:hAnsi="ITC Stone Sans" w:cs="Arial"/>
        </w:rPr>
        <w:t>Executive Board</w:t>
      </w:r>
      <w:r w:rsidRPr="001F272B">
        <w:rPr>
          <w:rFonts w:ascii="ITC Stone Sans" w:hAnsi="ITC Stone Sans" w:cs="Arial"/>
        </w:rPr>
        <w:t xml:space="preserve"> should meet </w:t>
      </w:r>
      <w:r>
        <w:rPr>
          <w:rFonts w:ascii="ITC Stone Sans" w:hAnsi="ITC Stone Sans" w:cs="Arial"/>
        </w:rPr>
        <w:t xml:space="preserve">at least </w:t>
      </w:r>
      <w:r w:rsidRPr="001F272B">
        <w:rPr>
          <w:rFonts w:ascii="ITC Stone Sans" w:hAnsi="ITC Stone Sans" w:cs="Arial"/>
        </w:rPr>
        <w:t xml:space="preserve">four times </w:t>
      </w:r>
      <w:r>
        <w:rPr>
          <w:rFonts w:ascii="ITC Stone Sans" w:hAnsi="ITC Stone Sans" w:cs="Arial"/>
        </w:rPr>
        <w:t xml:space="preserve">each </w:t>
      </w:r>
      <w:r w:rsidRPr="001F272B">
        <w:rPr>
          <w:rFonts w:ascii="ITC Stone Sans" w:hAnsi="ITC Stone Sans" w:cs="Arial"/>
        </w:rPr>
        <w:t>year</w:t>
      </w:r>
      <w:r>
        <w:rPr>
          <w:rFonts w:ascii="ITC Stone Sans" w:hAnsi="ITC Stone Sans" w:cs="Arial"/>
        </w:rPr>
        <w:t xml:space="preserve"> to ensure that disputes, approvals, etc. are handled in an efficient and responsible manner</w:t>
      </w:r>
      <w:r w:rsidRPr="001F272B">
        <w:rPr>
          <w:rFonts w:ascii="ITC Stone Sans" w:hAnsi="ITC Stone Sans" w:cs="Arial"/>
        </w:rPr>
        <w:t xml:space="preserve">.  </w:t>
      </w:r>
    </w:p>
    <w:p w:rsidR="00B72DF8" w:rsidRPr="00215EE2" w:rsidRDefault="00B72DF8" w:rsidP="00B41D00">
      <w:pPr>
        <w:pStyle w:val="Heading2"/>
      </w:pPr>
      <w:bookmarkStart w:id="55" w:name="_Toc315300058"/>
      <w:r w:rsidRPr="00215EE2">
        <w:t>Staff Support</w:t>
      </w:r>
      <w:bookmarkEnd w:id="55"/>
    </w:p>
    <w:p w:rsidR="00D95704" w:rsidRDefault="00D95704" w:rsidP="00B41D00">
      <w:r>
        <w:t>Staff</w:t>
      </w:r>
      <w:r w:rsidR="00B72DF8">
        <w:t xml:space="preserve"> </w:t>
      </w:r>
      <w:r w:rsidR="00D75339">
        <w:t xml:space="preserve">should be </w:t>
      </w:r>
      <w:r w:rsidR="00B72DF8">
        <w:t xml:space="preserve">designated to assist the </w:t>
      </w:r>
      <w:r w:rsidR="00D75339">
        <w:t>Advisory Committee and the Executive Board</w:t>
      </w:r>
      <w:r w:rsidR="00B72DF8">
        <w:t xml:space="preserve"> </w:t>
      </w:r>
      <w:r>
        <w:t>in carrying out its business.</w:t>
      </w:r>
      <w:r w:rsidR="00D75339">
        <w:t xml:space="preserve"> In many instances, staff support will include members of the Advisory Committee by virtue of their </w:t>
      </w:r>
      <w:r w:rsidR="00971909">
        <w:t>expertise in related matters and their roles within the University.</w:t>
      </w:r>
    </w:p>
    <w:p w:rsidR="005E17B5" w:rsidRDefault="00A53A64" w:rsidP="00B41D00">
      <w:pPr>
        <w:pStyle w:val="Heading2"/>
      </w:pPr>
      <w:bookmarkStart w:id="56" w:name="_Toc315300059"/>
      <w:r>
        <w:t>Conflicts of Interest</w:t>
      </w:r>
      <w:bookmarkEnd w:id="56"/>
    </w:p>
    <w:p w:rsidR="00A53A64" w:rsidRDefault="00A53A64" w:rsidP="00A53A64">
      <w:pPr>
        <w:pStyle w:val="NoSpacing"/>
        <w:rPr>
          <w:rFonts w:ascii="ITC Stone Sans" w:hAnsi="ITC Stone Sans" w:cs="Arial"/>
        </w:rPr>
      </w:pPr>
      <w:r>
        <w:rPr>
          <w:rFonts w:ascii="ITC Stone Sans" w:hAnsi="ITC Stone Sans" w:cs="Arial"/>
        </w:rPr>
        <w:t xml:space="preserve">For the sake of impartiality, if a matter comes before the </w:t>
      </w:r>
      <w:r w:rsidR="00971909">
        <w:rPr>
          <w:rFonts w:ascii="ITC Stone Sans" w:hAnsi="ITC Stone Sans" w:cs="Arial"/>
        </w:rPr>
        <w:t>Advisory Committee or Executive Board</w:t>
      </w:r>
      <w:r>
        <w:rPr>
          <w:rFonts w:ascii="ITC Stone Sans" w:hAnsi="ITC Stone Sans" w:cs="Arial"/>
        </w:rPr>
        <w:t xml:space="preserve"> that involves a member’s own unit, he or she should recuse </w:t>
      </w:r>
      <w:r w:rsidR="00F31DC2">
        <w:rPr>
          <w:rFonts w:ascii="ITC Stone Sans" w:hAnsi="ITC Stone Sans" w:cs="Arial"/>
        </w:rPr>
        <w:t>himself/herself</w:t>
      </w:r>
      <w:r>
        <w:rPr>
          <w:rFonts w:ascii="ITC Stone Sans" w:hAnsi="ITC Stone Sans" w:cs="Arial"/>
        </w:rPr>
        <w:t xml:space="preserve"> from participating in any </w:t>
      </w:r>
      <w:r>
        <w:t xml:space="preserve">discussions or votes held on the matter. </w:t>
      </w:r>
      <w:r w:rsidRPr="001F272B">
        <w:rPr>
          <w:rFonts w:ascii="ITC Stone Sans" w:hAnsi="ITC Stone Sans" w:cs="Arial"/>
        </w:rPr>
        <w:t xml:space="preserve">If </w:t>
      </w:r>
      <w:r>
        <w:rPr>
          <w:rFonts w:ascii="ITC Stone Sans" w:hAnsi="ITC Stone Sans" w:cs="Arial"/>
        </w:rPr>
        <w:t xml:space="preserve">a member must recuse </w:t>
      </w:r>
      <w:r w:rsidR="00F31DC2">
        <w:rPr>
          <w:rFonts w:ascii="ITC Stone Sans" w:hAnsi="ITC Stone Sans" w:cs="Arial"/>
        </w:rPr>
        <w:t xml:space="preserve">himself/herself </w:t>
      </w:r>
      <w:r>
        <w:rPr>
          <w:rFonts w:ascii="ITC Stone Sans" w:hAnsi="ITC Stone Sans" w:cs="Arial"/>
        </w:rPr>
        <w:t xml:space="preserve">and </w:t>
      </w:r>
      <w:r w:rsidRPr="001F272B">
        <w:rPr>
          <w:rFonts w:ascii="ITC Stone Sans" w:hAnsi="ITC Stone Sans" w:cs="Arial"/>
        </w:rPr>
        <w:t xml:space="preserve">the Chair determines </w:t>
      </w:r>
      <w:r>
        <w:rPr>
          <w:rFonts w:ascii="ITC Stone Sans" w:hAnsi="ITC Stone Sans" w:cs="Arial"/>
        </w:rPr>
        <w:t xml:space="preserve">that a replacement is necessary to carry out the Council’s duties, </w:t>
      </w:r>
      <w:r w:rsidRPr="001F272B">
        <w:rPr>
          <w:rFonts w:ascii="ITC Stone Sans" w:hAnsi="ITC Stone Sans" w:cs="Arial"/>
        </w:rPr>
        <w:t xml:space="preserve">another qualified </w:t>
      </w:r>
      <w:r>
        <w:rPr>
          <w:rFonts w:ascii="ITC Stone Sans" w:hAnsi="ITC Stone Sans" w:cs="Arial"/>
        </w:rPr>
        <w:t xml:space="preserve">individual </w:t>
      </w:r>
      <w:r w:rsidR="00F31DC2">
        <w:rPr>
          <w:rFonts w:ascii="ITC Stone Sans" w:hAnsi="ITC Stone Sans" w:cs="Arial"/>
        </w:rPr>
        <w:t xml:space="preserve">can be appointed </w:t>
      </w:r>
      <w:r w:rsidRPr="001F272B">
        <w:rPr>
          <w:rFonts w:ascii="ITC Stone Sans" w:hAnsi="ITC Stone Sans" w:cs="Arial"/>
        </w:rPr>
        <w:t xml:space="preserve">serve in </w:t>
      </w:r>
      <w:r>
        <w:rPr>
          <w:rFonts w:ascii="ITC Stone Sans" w:hAnsi="ITC Stone Sans" w:cs="Arial"/>
        </w:rPr>
        <w:t>an interim capacity</w:t>
      </w:r>
      <w:r w:rsidRPr="001F272B">
        <w:rPr>
          <w:rFonts w:ascii="ITC Stone Sans" w:hAnsi="ITC Stone Sans" w:cs="Arial"/>
        </w:rPr>
        <w:t xml:space="preserve">. </w:t>
      </w:r>
    </w:p>
    <w:p w:rsidR="00AB4B1C" w:rsidRDefault="00AB4B1C" w:rsidP="00B41D00">
      <w:pPr>
        <w:rPr>
          <w:rFonts w:asciiTheme="majorHAnsi" w:eastAsiaTheme="majorEastAsia" w:hAnsiTheme="majorHAnsi" w:cstheme="majorBidi"/>
          <w:color w:val="1C4C42" w:themeColor="accent1" w:themeShade="BF"/>
          <w:sz w:val="32"/>
          <w:szCs w:val="28"/>
        </w:rPr>
      </w:pPr>
      <w:bookmarkStart w:id="57" w:name="_Toc315300064"/>
      <w:r>
        <w:br w:type="page"/>
      </w:r>
    </w:p>
    <w:p w:rsidR="002337B9" w:rsidRDefault="00AB4B1C" w:rsidP="00B41D00">
      <w:pPr>
        <w:pStyle w:val="Heading1"/>
      </w:pPr>
      <w:r>
        <w:lastRenderedPageBreak/>
        <w:t>Appendic</w:t>
      </w:r>
      <w:r w:rsidR="006E6C72">
        <w:t>es</w:t>
      </w:r>
      <w:bookmarkEnd w:id="57"/>
    </w:p>
    <w:p w:rsidR="006B362D" w:rsidRDefault="006B362D" w:rsidP="00B41D00">
      <w:pPr>
        <w:pStyle w:val="Heading2"/>
      </w:pPr>
      <w:r>
        <w:t xml:space="preserve">Sample </w:t>
      </w:r>
      <w:r w:rsidR="00AB4B1C">
        <w:t>issue flow using the proposed governance model</w:t>
      </w:r>
    </w:p>
    <w:p w:rsidR="006B362D" w:rsidRPr="006B362D" w:rsidRDefault="006B362D" w:rsidP="00B41D00">
      <w:r w:rsidRPr="00672208">
        <w:rPr>
          <w:noProof/>
        </w:rPr>
        <w:drawing>
          <wp:anchor distT="0" distB="0" distL="114300" distR="114300" simplePos="0" relativeHeight="251658240" behindDoc="0" locked="0" layoutInCell="1" allowOverlap="1" wp14:anchorId="335A3B4F" wp14:editId="27A21A38">
            <wp:simplePos x="0" y="0"/>
            <wp:positionH relativeFrom="column">
              <wp:posOffset>-413468</wp:posOffset>
            </wp:positionH>
            <wp:positionV relativeFrom="paragraph">
              <wp:posOffset>174211</wp:posOffset>
            </wp:positionV>
            <wp:extent cx="6679096" cy="3442915"/>
            <wp:effectExtent l="0" t="0" r="0" b="1624965"/>
            <wp:wrapNone/>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page">
              <wp14:pctWidth>0</wp14:pctWidth>
            </wp14:sizeRelH>
            <wp14:sizeRelV relativeFrom="page">
              <wp14:pctHeight>0</wp14:pctHeight>
            </wp14:sizeRelV>
          </wp:anchor>
        </w:drawing>
      </w:r>
    </w:p>
    <w:p w:rsid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Pr="00AB4B1C" w:rsidRDefault="00AB4B1C" w:rsidP="00B41D00"/>
    <w:p w:rsidR="00AB4B1C" w:rsidRDefault="00AB4B1C" w:rsidP="00B41D00"/>
    <w:p w:rsidR="00384781" w:rsidRDefault="00384781" w:rsidP="00384781">
      <w:pPr>
        <w:pStyle w:val="Heading2"/>
      </w:pPr>
      <w:r>
        <w:t>FY 2012 energy intensity and cost data for pilot buildings</w:t>
      </w:r>
      <w:r>
        <w:tab/>
      </w:r>
    </w:p>
    <w:tbl>
      <w:tblPr>
        <w:tblStyle w:val="TableGrid"/>
        <w:tblW w:w="9747" w:type="dxa"/>
        <w:tblLook w:val="04A0" w:firstRow="1" w:lastRow="0" w:firstColumn="1" w:lastColumn="0" w:noHBand="0" w:noVBand="1"/>
      </w:tblPr>
      <w:tblGrid>
        <w:gridCol w:w="2394"/>
        <w:gridCol w:w="2394"/>
        <w:gridCol w:w="2565"/>
        <w:gridCol w:w="2394"/>
      </w:tblGrid>
      <w:tr w:rsidR="00384781" w:rsidTr="00384781">
        <w:tc>
          <w:tcPr>
            <w:tcW w:w="2394" w:type="dxa"/>
            <w:tcBorders>
              <w:top w:val="nil"/>
              <w:left w:val="nil"/>
            </w:tcBorders>
          </w:tcPr>
          <w:p w:rsidR="00384781" w:rsidRDefault="00384781" w:rsidP="00000249"/>
        </w:tc>
        <w:tc>
          <w:tcPr>
            <w:tcW w:w="2394" w:type="dxa"/>
            <w:shd w:val="clear" w:color="auto" w:fill="D9D9D9" w:themeFill="background1" w:themeFillShade="D9"/>
          </w:tcPr>
          <w:p w:rsidR="00384781" w:rsidRPr="00384781" w:rsidRDefault="00384781" w:rsidP="00872ED3">
            <w:pPr>
              <w:jc w:val="center"/>
              <w:rPr>
                <w:b/>
              </w:rPr>
            </w:pPr>
            <w:r w:rsidRPr="00384781">
              <w:rPr>
                <w:b/>
              </w:rPr>
              <w:t>Nursing (Cohn)</w:t>
            </w:r>
          </w:p>
        </w:tc>
        <w:tc>
          <w:tcPr>
            <w:tcW w:w="2565" w:type="dxa"/>
            <w:shd w:val="clear" w:color="auto" w:fill="D9D9D9" w:themeFill="background1" w:themeFillShade="D9"/>
          </w:tcPr>
          <w:p w:rsidR="00384781" w:rsidRPr="00384781" w:rsidRDefault="00384781" w:rsidP="00872ED3">
            <w:pPr>
              <w:jc w:val="center"/>
              <w:rPr>
                <w:b/>
              </w:rPr>
            </w:pPr>
            <w:r w:rsidRPr="00384781">
              <w:rPr>
                <w:b/>
              </w:rPr>
              <w:t>Law (Law Complex)</w:t>
            </w:r>
          </w:p>
        </w:tc>
        <w:tc>
          <w:tcPr>
            <w:tcW w:w="2394" w:type="dxa"/>
            <w:shd w:val="clear" w:color="auto" w:fill="D9D9D9" w:themeFill="background1" w:themeFillShade="D9"/>
          </w:tcPr>
          <w:p w:rsidR="00384781" w:rsidRPr="00384781" w:rsidRDefault="00384781" w:rsidP="00872ED3">
            <w:pPr>
              <w:jc w:val="center"/>
              <w:rPr>
                <w:b/>
              </w:rPr>
            </w:pPr>
            <w:r w:rsidRPr="00384781">
              <w:rPr>
                <w:b/>
              </w:rPr>
              <w:t>Engineering</w:t>
            </w:r>
          </w:p>
        </w:tc>
      </w:tr>
      <w:tr w:rsidR="00384781" w:rsidTr="00000249">
        <w:tc>
          <w:tcPr>
            <w:tcW w:w="2394" w:type="dxa"/>
          </w:tcPr>
          <w:p w:rsidR="00384781" w:rsidRPr="00384781" w:rsidRDefault="00384781" w:rsidP="00384781">
            <w:pPr>
              <w:rPr>
                <w:b/>
              </w:rPr>
            </w:pPr>
            <w:r>
              <w:rPr>
                <w:b/>
              </w:rPr>
              <w:t xml:space="preserve">Energy Intensity </w:t>
            </w:r>
          </w:p>
        </w:tc>
        <w:tc>
          <w:tcPr>
            <w:tcW w:w="2394" w:type="dxa"/>
          </w:tcPr>
          <w:p w:rsidR="00384781" w:rsidRDefault="00384781" w:rsidP="00000249"/>
        </w:tc>
        <w:tc>
          <w:tcPr>
            <w:tcW w:w="2565" w:type="dxa"/>
          </w:tcPr>
          <w:p w:rsidR="00384781" w:rsidRDefault="00384781" w:rsidP="00000249"/>
        </w:tc>
        <w:tc>
          <w:tcPr>
            <w:tcW w:w="2394" w:type="dxa"/>
          </w:tcPr>
          <w:p w:rsidR="00384781" w:rsidRDefault="00384781" w:rsidP="00000249"/>
        </w:tc>
      </w:tr>
      <w:tr w:rsidR="00384781" w:rsidTr="00000249">
        <w:tc>
          <w:tcPr>
            <w:tcW w:w="2394" w:type="dxa"/>
          </w:tcPr>
          <w:p w:rsidR="00384781" w:rsidRPr="00384781" w:rsidRDefault="00384781" w:rsidP="00000249">
            <w:pPr>
              <w:rPr>
                <w:b/>
              </w:rPr>
            </w:pPr>
            <w:r>
              <w:rPr>
                <w:b/>
              </w:rPr>
              <w:t>Energy Cost</w:t>
            </w:r>
          </w:p>
        </w:tc>
        <w:tc>
          <w:tcPr>
            <w:tcW w:w="2394" w:type="dxa"/>
          </w:tcPr>
          <w:p w:rsidR="00384781" w:rsidRDefault="00384781" w:rsidP="00000249"/>
        </w:tc>
        <w:tc>
          <w:tcPr>
            <w:tcW w:w="2565" w:type="dxa"/>
          </w:tcPr>
          <w:p w:rsidR="00384781" w:rsidRDefault="00384781" w:rsidP="00000249"/>
        </w:tc>
        <w:tc>
          <w:tcPr>
            <w:tcW w:w="2394" w:type="dxa"/>
          </w:tcPr>
          <w:p w:rsidR="00384781" w:rsidRDefault="00384781" w:rsidP="00000249"/>
        </w:tc>
      </w:tr>
    </w:tbl>
    <w:p w:rsidR="00C23AC7" w:rsidRDefault="00C23AC7" w:rsidP="00C23AC7">
      <w:pPr>
        <w:pStyle w:val="Heading2"/>
        <w:numPr>
          <w:ilvl w:val="0"/>
          <w:numId w:val="0"/>
        </w:numPr>
        <w:ind w:left="720" w:hanging="720"/>
      </w:pPr>
    </w:p>
    <w:p w:rsidR="00C23AC7" w:rsidRDefault="00C23AC7">
      <w:pPr>
        <w:rPr>
          <w:rFonts w:asciiTheme="majorHAnsi" w:eastAsiaTheme="majorEastAsia" w:hAnsiTheme="majorHAnsi" w:cstheme="majorBidi"/>
          <w:b/>
          <w:bCs/>
          <w:color w:val="1C4C42" w:themeColor="accent1" w:themeShade="BF"/>
          <w:sz w:val="28"/>
          <w:szCs w:val="28"/>
        </w:rPr>
      </w:pPr>
      <w:r>
        <w:br w:type="page"/>
      </w:r>
    </w:p>
    <w:p w:rsidR="00384781" w:rsidRDefault="00C23AC7" w:rsidP="00384781">
      <w:pPr>
        <w:pStyle w:val="Heading2"/>
      </w:pPr>
      <w:r>
        <w:lastRenderedPageBreak/>
        <w:t>FY2012 baseline data for pilot colleges/schools</w:t>
      </w:r>
      <w:r w:rsidR="00384781">
        <w:tab/>
      </w:r>
    </w:p>
    <w:tbl>
      <w:tblPr>
        <w:tblStyle w:val="TableGrid"/>
        <w:tblW w:w="9747" w:type="dxa"/>
        <w:tblLook w:val="04A0" w:firstRow="1" w:lastRow="0" w:firstColumn="1" w:lastColumn="0" w:noHBand="0" w:noVBand="1"/>
      </w:tblPr>
      <w:tblGrid>
        <w:gridCol w:w="2394"/>
        <w:gridCol w:w="2394"/>
        <w:gridCol w:w="2565"/>
        <w:gridCol w:w="2394"/>
      </w:tblGrid>
      <w:tr w:rsidR="00384781" w:rsidTr="00384781">
        <w:tc>
          <w:tcPr>
            <w:tcW w:w="2394" w:type="dxa"/>
            <w:tcBorders>
              <w:top w:val="nil"/>
              <w:left w:val="nil"/>
            </w:tcBorders>
          </w:tcPr>
          <w:p w:rsidR="00384781" w:rsidRDefault="00384781" w:rsidP="00384781"/>
        </w:tc>
        <w:tc>
          <w:tcPr>
            <w:tcW w:w="2394" w:type="dxa"/>
            <w:shd w:val="clear" w:color="auto" w:fill="D9D9D9" w:themeFill="background1" w:themeFillShade="D9"/>
          </w:tcPr>
          <w:p w:rsidR="00384781" w:rsidRPr="00384781" w:rsidRDefault="00384781" w:rsidP="00872ED3">
            <w:pPr>
              <w:jc w:val="center"/>
              <w:rPr>
                <w:b/>
              </w:rPr>
            </w:pPr>
            <w:r w:rsidRPr="00384781">
              <w:rPr>
                <w:b/>
              </w:rPr>
              <w:t>Nursing (Cohn)</w:t>
            </w:r>
          </w:p>
        </w:tc>
        <w:tc>
          <w:tcPr>
            <w:tcW w:w="2565" w:type="dxa"/>
            <w:shd w:val="clear" w:color="auto" w:fill="D9D9D9" w:themeFill="background1" w:themeFillShade="D9"/>
          </w:tcPr>
          <w:p w:rsidR="00384781" w:rsidRPr="00384781" w:rsidRDefault="00384781" w:rsidP="00872ED3">
            <w:pPr>
              <w:jc w:val="center"/>
              <w:rPr>
                <w:b/>
              </w:rPr>
            </w:pPr>
            <w:r w:rsidRPr="00384781">
              <w:rPr>
                <w:b/>
              </w:rPr>
              <w:t>Law (Law Complex)</w:t>
            </w:r>
          </w:p>
        </w:tc>
        <w:tc>
          <w:tcPr>
            <w:tcW w:w="2394" w:type="dxa"/>
            <w:shd w:val="clear" w:color="auto" w:fill="D9D9D9" w:themeFill="background1" w:themeFillShade="D9"/>
          </w:tcPr>
          <w:p w:rsidR="00384781" w:rsidRPr="00384781" w:rsidRDefault="00384781" w:rsidP="00872ED3">
            <w:pPr>
              <w:jc w:val="center"/>
              <w:rPr>
                <w:b/>
              </w:rPr>
            </w:pPr>
            <w:r w:rsidRPr="00384781">
              <w:rPr>
                <w:b/>
              </w:rPr>
              <w:t>Engineering</w:t>
            </w:r>
          </w:p>
        </w:tc>
      </w:tr>
      <w:tr w:rsidR="00384781" w:rsidTr="00384781">
        <w:tc>
          <w:tcPr>
            <w:tcW w:w="2394" w:type="dxa"/>
          </w:tcPr>
          <w:p w:rsidR="00384781" w:rsidRDefault="00384781" w:rsidP="00384781">
            <w:pPr>
              <w:rPr>
                <w:b/>
              </w:rPr>
            </w:pPr>
            <w:r w:rsidRPr="00384781">
              <w:rPr>
                <w:b/>
              </w:rPr>
              <w:t xml:space="preserve">FY12 </w:t>
            </w:r>
          </w:p>
          <w:p w:rsidR="00384781" w:rsidRPr="00384781" w:rsidRDefault="00384781" w:rsidP="00384781">
            <w:pPr>
              <w:rPr>
                <w:b/>
              </w:rPr>
            </w:pPr>
            <w:r w:rsidRPr="00384781">
              <w:rPr>
                <w:b/>
              </w:rPr>
              <w:t>Baseline</w:t>
            </w:r>
          </w:p>
        </w:tc>
        <w:tc>
          <w:tcPr>
            <w:tcW w:w="2394" w:type="dxa"/>
          </w:tcPr>
          <w:p w:rsidR="00384781" w:rsidRDefault="00384781" w:rsidP="00384781"/>
        </w:tc>
        <w:tc>
          <w:tcPr>
            <w:tcW w:w="2565" w:type="dxa"/>
          </w:tcPr>
          <w:p w:rsidR="00384781" w:rsidRDefault="00384781" w:rsidP="00384781"/>
        </w:tc>
        <w:tc>
          <w:tcPr>
            <w:tcW w:w="2394" w:type="dxa"/>
          </w:tcPr>
          <w:p w:rsidR="00384781" w:rsidRDefault="00384781" w:rsidP="00384781"/>
        </w:tc>
      </w:tr>
    </w:tbl>
    <w:p w:rsidR="00384781" w:rsidRDefault="00384781" w:rsidP="00384781"/>
    <w:p w:rsidR="00C23AC7" w:rsidRDefault="00C23AC7" w:rsidP="00C23AC7">
      <w:pPr>
        <w:pStyle w:val="Heading2"/>
      </w:pPr>
      <w:r>
        <w:t>FY2012 consumption to date per unit of energy</w:t>
      </w:r>
    </w:p>
    <w:tbl>
      <w:tblPr>
        <w:tblStyle w:val="TableGrid"/>
        <w:tblW w:w="9747" w:type="dxa"/>
        <w:tblLook w:val="04A0" w:firstRow="1" w:lastRow="0" w:firstColumn="1" w:lastColumn="0" w:noHBand="0" w:noVBand="1"/>
      </w:tblPr>
      <w:tblGrid>
        <w:gridCol w:w="2394"/>
        <w:gridCol w:w="2394"/>
        <w:gridCol w:w="2565"/>
        <w:gridCol w:w="2394"/>
      </w:tblGrid>
      <w:tr w:rsidR="00C23AC7" w:rsidTr="00000249">
        <w:tc>
          <w:tcPr>
            <w:tcW w:w="2394" w:type="dxa"/>
            <w:tcBorders>
              <w:top w:val="nil"/>
              <w:left w:val="nil"/>
            </w:tcBorders>
          </w:tcPr>
          <w:p w:rsidR="00C23AC7" w:rsidRDefault="00C23AC7" w:rsidP="00000249"/>
        </w:tc>
        <w:tc>
          <w:tcPr>
            <w:tcW w:w="2394" w:type="dxa"/>
            <w:shd w:val="clear" w:color="auto" w:fill="D9D9D9" w:themeFill="background1" w:themeFillShade="D9"/>
          </w:tcPr>
          <w:p w:rsidR="00C23AC7" w:rsidRPr="00384781" w:rsidRDefault="00C23AC7" w:rsidP="00872ED3">
            <w:pPr>
              <w:jc w:val="center"/>
              <w:rPr>
                <w:b/>
              </w:rPr>
            </w:pPr>
            <w:r w:rsidRPr="00384781">
              <w:rPr>
                <w:b/>
              </w:rPr>
              <w:t>Nursing (Cohn)</w:t>
            </w:r>
          </w:p>
        </w:tc>
        <w:tc>
          <w:tcPr>
            <w:tcW w:w="2565" w:type="dxa"/>
            <w:shd w:val="clear" w:color="auto" w:fill="D9D9D9" w:themeFill="background1" w:themeFillShade="D9"/>
          </w:tcPr>
          <w:p w:rsidR="00C23AC7" w:rsidRPr="00384781" w:rsidRDefault="00C23AC7" w:rsidP="00872ED3">
            <w:pPr>
              <w:jc w:val="center"/>
              <w:rPr>
                <w:b/>
              </w:rPr>
            </w:pPr>
            <w:r w:rsidRPr="00384781">
              <w:rPr>
                <w:b/>
              </w:rPr>
              <w:t>Law (Law Complex)</w:t>
            </w:r>
          </w:p>
        </w:tc>
        <w:tc>
          <w:tcPr>
            <w:tcW w:w="2394" w:type="dxa"/>
            <w:shd w:val="clear" w:color="auto" w:fill="D9D9D9" w:themeFill="background1" w:themeFillShade="D9"/>
          </w:tcPr>
          <w:p w:rsidR="00C23AC7" w:rsidRPr="00384781" w:rsidRDefault="00C23AC7" w:rsidP="00872ED3">
            <w:pPr>
              <w:jc w:val="center"/>
              <w:rPr>
                <w:b/>
              </w:rPr>
            </w:pPr>
            <w:r w:rsidRPr="00384781">
              <w:rPr>
                <w:b/>
              </w:rPr>
              <w:t>Engineering</w:t>
            </w:r>
          </w:p>
        </w:tc>
      </w:tr>
      <w:tr w:rsidR="00C23AC7" w:rsidTr="00000249">
        <w:tc>
          <w:tcPr>
            <w:tcW w:w="2394" w:type="dxa"/>
          </w:tcPr>
          <w:p w:rsidR="00C23AC7" w:rsidRPr="00384781" w:rsidRDefault="00C23AC7" w:rsidP="00000249">
            <w:pPr>
              <w:rPr>
                <w:b/>
              </w:rPr>
            </w:pPr>
            <w:r>
              <w:rPr>
                <w:b/>
              </w:rPr>
              <w:t>Natural Gas</w:t>
            </w:r>
          </w:p>
        </w:tc>
        <w:tc>
          <w:tcPr>
            <w:tcW w:w="2394" w:type="dxa"/>
          </w:tcPr>
          <w:p w:rsidR="00C23AC7" w:rsidRDefault="00C23AC7" w:rsidP="00000249"/>
        </w:tc>
        <w:tc>
          <w:tcPr>
            <w:tcW w:w="2565" w:type="dxa"/>
          </w:tcPr>
          <w:p w:rsidR="00C23AC7" w:rsidRDefault="00C23AC7" w:rsidP="00000249"/>
        </w:tc>
        <w:tc>
          <w:tcPr>
            <w:tcW w:w="2394" w:type="dxa"/>
          </w:tcPr>
          <w:p w:rsidR="00C23AC7" w:rsidRDefault="00C23AC7" w:rsidP="00000249"/>
        </w:tc>
      </w:tr>
      <w:tr w:rsidR="00C23AC7" w:rsidTr="00000249">
        <w:tc>
          <w:tcPr>
            <w:tcW w:w="2394" w:type="dxa"/>
          </w:tcPr>
          <w:p w:rsidR="00C23AC7" w:rsidRPr="00384781" w:rsidRDefault="00C23AC7" w:rsidP="00000249">
            <w:pPr>
              <w:rPr>
                <w:b/>
              </w:rPr>
            </w:pPr>
            <w:r>
              <w:rPr>
                <w:b/>
              </w:rPr>
              <w:t>Electricity</w:t>
            </w:r>
          </w:p>
        </w:tc>
        <w:tc>
          <w:tcPr>
            <w:tcW w:w="2394" w:type="dxa"/>
          </w:tcPr>
          <w:p w:rsidR="00C23AC7" w:rsidRDefault="00C23AC7" w:rsidP="00000249"/>
        </w:tc>
        <w:tc>
          <w:tcPr>
            <w:tcW w:w="2565" w:type="dxa"/>
          </w:tcPr>
          <w:p w:rsidR="00C23AC7" w:rsidRDefault="00C23AC7" w:rsidP="00000249"/>
        </w:tc>
        <w:tc>
          <w:tcPr>
            <w:tcW w:w="2394" w:type="dxa"/>
          </w:tcPr>
          <w:p w:rsidR="00C23AC7" w:rsidRDefault="00C23AC7" w:rsidP="00000249"/>
        </w:tc>
      </w:tr>
      <w:tr w:rsidR="00C23AC7" w:rsidTr="00000249">
        <w:tc>
          <w:tcPr>
            <w:tcW w:w="2394" w:type="dxa"/>
          </w:tcPr>
          <w:p w:rsidR="00C23AC7" w:rsidRPr="00384781" w:rsidRDefault="00C23AC7" w:rsidP="00000249">
            <w:pPr>
              <w:rPr>
                <w:b/>
              </w:rPr>
            </w:pPr>
            <w:r>
              <w:rPr>
                <w:b/>
              </w:rPr>
              <w:t>Steam</w:t>
            </w:r>
          </w:p>
        </w:tc>
        <w:tc>
          <w:tcPr>
            <w:tcW w:w="2394" w:type="dxa"/>
          </w:tcPr>
          <w:p w:rsidR="00C23AC7" w:rsidRDefault="00C23AC7" w:rsidP="00000249"/>
        </w:tc>
        <w:tc>
          <w:tcPr>
            <w:tcW w:w="2565" w:type="dxa"/>
          </w:tcPr>
          <w:p w:rsidR="00C23AC7" w:rsidRDefault="00C23AC7" w:rsidP="00000249"/>
        </w:tc>
        <w:tc>
          <w:tcPr>
            <w:tcW w:w="2394" w:type="dxa"/>
          </w:tcPr>
          <w:p w:rsidR="00C23AC7" w:rsidRDefault="00C23AC7" w:rsidP="00000249"/>
        </w:tc>
      </w:tr>
      <w:tr w:rsidR="00C23AC7" w:rsidTr="00000249">
        <w:tc>
          <w:tcPr>
            <w:tcW w:w="2394" w:type="dxa"/>
          </w:tcPr>
          <w:p w:rsidR="00C23AC7" w:rsidRPr="00384781" w:rsidRDefault="00C23AC7" w:rsidP="00000249">
            <w:pPr>
              <w:rPr>
                <w:b/>
              </w:rPr>
            </w:pPr>
            <w:r>
              <w:rPr>
                <w:b/>
              </w:rPr>
              <w:t xml:space="preserve">Water &amp; </w:t>
            </w:r>
            <w:proofErr w:type="spellStart"/>
            <w:r>
              <w:rPr>
                <w:b/>
              </w:rPr>
              <w:t>Sewarage</w:t>
            </w:r>
            <w:proofErr w:type="spellEnd"/>
          </w:p>
        </w:tc>
        <w:tc>
          <w:tcPr>
            <w:tcW w:w="2394" w:type="dxa"/>
          </w:tcPr>
          <w:p w:rsidR="00C23AC7" w:rsidRDefault="00C23AC7" w:rsidP="00000249"/>
        </w:tc>
        <w:tc>
          <w:tcPr>
            <w:tcW w:w="2565" w:type="dxa"/>
          </w:tcPr>
          <w:p w:rsidR="00C23AC7" w:rsidRDefault="00C23AC7" w:rsidP="00000249"/>
        </w:tc>
        <w:tc>
          <w:tcPr>
            <w:tcW w:w="2394" w:type="dxa"/>
          </w:tcPr>
          <w:p w:rsidR="00C23AC7" w:rsidRDefault="00C23AC7" w:rsidP="00000249"/>
        </w:tc>
      </w:tr>
      <w:tr w:rsidR="00C23AC7" w:rsidTr="00000249">
        <w:tc>
          <w:tcPr>
            <w:tcW w:w="2394" w:type="dxa"/>
          </w:tcPr>
          <w:p w:rsidR="00C23AC7" w:rsidRDefault="00C23AC7" w:rsidP="00000249">
            <w:pPr>
              <w:rPr>
                <w:b/>
              </w:rPr>
            </w:pPr>
            <w:r>
              <w:rPr>
                <w:b/>
              </w:rPr>
              <w:t>Chilled Water</w:t>
            </w:r>
          </w:p>
        </w:tc>
        <w:tc>
          <w:tcPr>
            <w:tcW w:w="2394" w:type="dxa"/>
          </w:tcPr>
          <w:p w:rsidR="00C23AC7" w:rsidRDefault="00C23AC7" w:rsidP="00000249"/>
        </w:tc>
        <w:tc>
          <w:tcPr>
            <w:tcW w:w="2565" w:type="dxa"/>
          </w:tcPr>
          <w:p w:rsidR="00C23AC7" w:rsidRDefault="00C23AC7" w:rsidP="00000249"/>
        </w:tc>
        <w:tc>
          <w:tcPr>
            <w:tcW w:w="2394" w:type="dxa"/>
          </w:tcPr>
          <w:p w:rsidR="00C23AC7" w:rsidRDefault="00C23AC7" w:rsidP="00000249"/>
        </w:tc>
      </w:tr>
    </w:tbl>
    <w:p w:rsidR="00C23AC7" w:rsidRPr="00C23AC7" w:rsidRDefault="00C23AC7" w:rsidP="00384781">
      <w:pPr>
        <w:rPr>
          <w:b/>
        </w:rPr>
      </w:pPr>
    </w:p>
    <w:p w:rsidR="00C23AC7" w:rsidRDefault="00C23AC7" w:rsidP="00C23AC7">
      <w:pPr>
        <w:pStyle w:val="Heading2"/>
      </w:pPr>
      <w:r>
        <w:t>FY</w:t>
      </w:r>
      <w:r w:rsidR="00872ED3">
        <w:t>20</w:t>
      </w:r>
      <w:r>
        <w:t>12 proposed surcharge rates for pilot colleges/schools</w:t>
      </w:r>
      <w:r>
        <w:tab/>
      </w:r>
    </w:p>
    <w:tbl>
      <w:tblPr>
        <w:tblStyle w:val="TableGrid"/>
        <w:tblW w:w="9738" w:type="dxa"/>
        <w:tblLook w:val="04A0" w:firstRow="1" w:lastRow="0" w:firstColumn="1" w:lastColumn="0" w:noHBand="0" w:noVBand="1"/>
      </w:tblPr>
      <w:tblGrid>
        <w:gridCol w:w="2448"/>
        <w:gridCol w:w="2340"/>
        <w:gridCol w:w="2610"/>
        <w:gridCol w:w="2340"/>
      </w:tblGrid>
      <w:tr w:rsidR="00872ED3" w:rsidTr="00872ED3">
        <w:tc>
          <w:tcPr>
            <w:tcW w:w="2448" w:type="dxa"/>
            <w:tcBorders>
              <w:top w:val="nil"/>
              <w:left w:val="nil"/>
            </w:tcBorders>
          </w:tcPr>
          <w:p w:rsidR="00C23AC7" w:rsidRDefault="00C23AC7" w:rsidP="00000249"/>
        </w:tc>
        <w:tc>
          <w:tcPr>
            <w:tcW w:w="2340" w:type="dxa"/>
            <w:shd w:val="clear" w:color="auto" w:fill="D9D9D9" w:themeFill="background1" w:themeFillShade="D9"/>
          </w:tcPr>
          <w:p w:rsidR="00C23AC7" w:rsidRPr="00384781" w:rsidRDefault="00C23AC7" w:rsidP="00872ED3">
            <w:pPr>
              <w:jc w:val="center"/>
              <w:rPr>
                <w:b/>
              </w:rPr>
            </w:pPr>
            <w:r w:rsidRPr="00384781">
              <w:rPr>
                <w:b/>
              </w:rPr>
              <w:t>Nursing (Cohn)</w:t>
            </w:r>
          </w:p>
        </w:tc>
        <w:tc>
          <w:tcPr>
            <w:tcW w:w="2610" w:type="dxa"/>
            <w:shd w:val="clear" w:color="auto" w:fill="D9D9D9" w:themeFill="background1" w:themeFillShade="D9"/>
          </w:tcPr>
          <w:p w:rsidR="00C23AC7" w:rsidRPr="00384781" w:rsidRDefault="00C23AC7" w:rsidP="00872ED3">
            <w:pPr>
              <w:jc w:val="center"/>
              <w:rPr>
                <w:b/>
              </w:rPr>
            </w:pPr>
            <w:r w:rsidRPr="00384781">
              <w:rPr>
                <w:b/>
              </w:rPr>
              <w:t>Law (Law Complex)</w:t>
            </w:r>
          </w:p>
        </w:tc>
        <w:tc>
          <w:tcPr>
            <w:tcW w:w="2340" w:type="dxa"/>
            <w:shd w:val="clear" w:color="auto" w:fill="D9D9D9" w:themeFill="background1" w:themeFillShade="D9"/>
          </w:tcPr>
          <w:p w:rsidR="00C23AC7" w:rsidRPr="00384781" w:rsidRDefault="00C23AC7" w:rsidP="00872ED3">
            <w:pPr>
              <w:jc w:val="center"/>
              <w:rPr>
                <w:b/>
              </w:rPr>
            </w:pPr>
            <w:r w:rsidRPr="00384781">
              <w:rPr>
                <w:b/>
              </w:rPr>
              <w:t>Engineering</w:t>
            </w:r>
          </w:p>
        </w:tc>
      </w:tr>
      <w:tr w:rsidR="00C23AC7" w:rsidTr="00872ED3">
        <w:tc>
          <w:tcPr>
            <w:tcW w:w="2448" w:type="dxa"/>
          </w:tcPr>
          <w:p w:rsidR="00C23AC7" w:rsidRPr="00384781" w:rsidRDefault="00872ED3" w:rsidP="00000249">
            <w:pPr>
              <w:rPr>
                <w:b/>
              </w:rPr>
            </w:pPr>
            <w:r>
              <w:rPr>
                <w:b/>
              </w:rPr>
              <w:t>Operational Cost</w:t>
            </w:r>
            <w:r w:rsidR="00C23AC7" w:rsidRPr="00384781">
              <w:rPr>
                <w:b/>
              </w:rPr>
              <w:t xml:space="preserve"> </w:t>
            </w:r>
          </w:p>
        </w:tc>
        <w:tc>
          <w:tcPr>
            <w:tcW w:w="2340" w:type="dxa"/>
          </w:tcPr>
          <w:p w:rsidR="00C23AC7" w:rsidRDefault="00C23AC7" w:rsidP="00000249"/>
        </w:tc>
        <w:tc>
          <w:tcPr>
            <w:tcW w:w="2610" w:type="dxa"/>
          </w:tcPr>
          <w:p w:rsidR="00C23AC7" w:rsidRDefault="00C23AC7" w:rsidP="00000249"/>
        </w:tc>
        <w:tc>
          <w:tcPr>
            <w:tcW w:w="2340" w:type="dxa"/>
          </w:tcPr>
          <w:p w:rsidR="00C23AC7" w:rsidRDefault="00C23AC7" w:rsidP="00000249"/>
        </w:tc>
      </w:tr>
      <w:tr w:rsidR="00C23AC7" w:rsidTr="00872ED3">
        <w:tc>
          <w:tcPr>
            <w:tcW w:w="2448" w:type="dxa"/>
          </w:tcPr>
          <w:p w:rsidR="00C23AC7" w:rsidRPr="00384781" w:rsidRDefault="00872ED3" w:rsidP="00872ED3">
            <w:pPr>
              <w:rPr>
                <w:b/>
              </w:rPr>
            </w:pPr>
            <w:r>
              <w:rPr>
                <w:b/>
              </w:rPr>
              <w:t>ECM Program</w:t>
            </w:r>
          </w:p>
        </w:tc>
        <w:tc>
          <w:tcPr>
            <w:tcW w:w="2340" w:type="dxa"/>
          </w:tcPr>
          <w:p w:rsidR="00C23AC7" w:rsidRDefault="00C23AC7" w:rsidP="00000249"/>
        </w:tc>
        <w:tc>
          <w:tcPr>
            <w:tcW w:w="2610" w:type="dxa"/>
          </w:tcPr>
          <w:p w:rsidR="00C23AC7" w:rsidRDefault="00C23AC7" w:rsidP="00000249"/>
        </w:tc>
        <w:tc>
          <w:tcPr>
            <w:tcW w:w="2340" w:type="dxa"/>
          </w:tcPr>
          <w:p w:rsidR="00C23AC7" w:rsidRDefault="00C23AC7" w:rsidP="00000249"/>
        </w:tc>
      </w:tr>
    </w:tbl>
    <w:p w:rsidR="00C23AC7" w:rsidRPr="00384781" w:rsidRDefault="00C23AC7" w:rsidP="00384781"/>
    <w:p w:rsidR="00C23AC7" w:rsidRDefault="00872ED3" w:rsidP="00B41D00">
      <w:pPr>
        <w:pStyle w:val="Heading2"/>
      </w:pPr>
      <w:r>
        <w:t>FY2012/FY2013 proposed standard rates per unit</w:t>
      </w:r>
    </w:p>
    <w:tbl>
      <w:tblPr>
        <w:tblStyle w:val="TableGrid"/>
        <w:tblW w:w="7398" w:type="dxa"/>
        <w:tblLook w:val="04A0" w:firstRow="1" w:lastRow="0" w:firstColumn="1" w:lastColumn="0" w:noHBand="0" w:noVBand="1"/>
      </w:tblPr>
      <w:tblGrid>
        <w:gridCol w:w="2448"/>
        <w:gridCol w:w="2340"/>
        <w:gridCol w:w="2610"/>
      </w:tblGrid>
      <w:tr w:rsidR="00872ED3" w:rsidTr="00872ED3">
        <w:tc>
          <w:tcPr>
            <w:tcW w:w="2448" w:type="dxa"/>
            <w:tcBorders>
              <w:top w:val="nil"/>
              <w:left w:val="nil"/>
            </w:tcBorders>
          </w:tcPr>
          <w:p w:rsidR="00872ED3" w:rsidRDefault="00872ED3" w:rsidP="00000249"/>
        </w:tc>
        <w:tc>
          <w:tcPr>
            <w:tcW w:w="2340" w:type="dxa"/>
            <w:shd w:val="clear" w:color="auto" w:fill="D9D9D9" w:themeFill="background1" w:themeFillShade="D9"/>
          </w:tcPr>
          <w:p w:rsidR="00872ED3" w:rsidRPr="00384781" w:rsidRDefault="00872ED3" w:rsidP="00872ED3">
            <w:pPr>
              <w:jc w:val="center"/>
              <w:rPr>
                <w:b/>
              </w:rPr>
            </w:pPr>
            <w:r>
              <w:rPr>
                <w:b/>
              </w:rPr>
              <w:t>FY2012</w:t>
            </w:r>
          </w:p>
        </w:tc>
        <w:tc>
          <w:tcPr>
            <w:tcW w:w="2610" w:type="dxa"/>
            <w:shd w:val="clear" w:color="auto" w:fill="D9D9D9" w:themeFill="background1" w:themeFillShade="D9"/>
          </w:tcPr>
          <w:p w:rsidR="00872ED3" w:rsidRPr="00384781" w:rsidRDefault="00872ED3" w:rsidP="00872ED3">
            <w:pPr>
              <w:jc w:val="center"/>
              <w:rPr>
                <w:b/>
              </w:rPr>
            </w:pPr>
            <w:r>
              <w:rPr>
                <w:b/>
              </w:rPr>
              <w:t>FY2013</w:t>
            </w:r>
          </w:p>
        </w:tc>
      </w:tr>
      <w:tr w:rsidR="00872ED3" w:rsidTr="00872ED3">
        <w:tc>
          <w:tcPr>
            <w:tcW w:w="2448" w:type="dxa"/>
          </w:tcPr>
          <w:p w:rsidR="00872ED3" w:rsidRPr="00384781" w:rsidRDefault="00872ED3" w:rsidP="00000249">
            <w:pPr>
              <w:rPr>
                <w:b/>
              </w:rPr>
            </w:pPr>
            <w:r>
              <w:rPr>
                <w:b/>
              </w:rPr>
              <w:t>Natural Gas</w:t>
            </w:r>
          </w:p>
        </w:tc>
        <w:tc>
          <w:tcPr>
            <w:tcW w:w="2340" w:type="dxa"/>
          </w:tcPr>
          <w:p w:rsidR="00872ED3" w:rsidRDefault="00872ED3" w:rsidP="00000249"/>
        </w:tc>
        <w:tc>
          <w:tcPr>
            <w:tcW w:w="2610" w:type="dxa"/>
          </w:tcPr>
          <w:p w:rsidR="00872ED3" w:rsidRDefault="00872ED3" w:rsidP="00000249"/>
        </w:tc>
      </w:tr>
      <w:tr w:rsidR="00872ED3" w:rsidTr="00872ED3">
        <w:tc>
          <w:tcPr>
            <w:tcW w:w="2448" w:type="dxa"/>
          </w:tcPr>
          <w:p w:rsidR="00872ED3" w:rsidRPr="00384781" w:rsidRDefault="00872ED3" w:rsidP="00000249">
            <w:pPr>
              <w:rPr>
                <w:b/>
              </w:rPr>
            </w:pPr>
            <w:r>
              <w:rPr>
                <w:b/>
              </w:rPr>
              <w:t>Electricity</w:t>
            </w:r>
          </w:p>
        </w:tc>
        <w:tc>
          <w:tcPr>
            <w:tcW w:w="2340" w:type="dxa"/>
          </w:tcPr>
          <w:p w:rsidR="00872ED3" w:rsidRDefault="00872ED3" w:rsidP="00000249"/>
        </w:tc>
        <w:tc>
          <w:tcPr>
            <w:tcW w:w="2610" w:type="dxa"/>
          </w:tcPr>
          <w:p w:rsidR="00872ED3" w:rsidRDefault="00872ED3" w:rsidP="00000249"/>
        </w:tc>
      </w:tr>
      <w:tr w:rsidR="00872ED3" w:rsidTr="00872ED3">
        <w:tc>
          <w:tcPr>
            <w:tcW w:w="2448" w:type="dxa"/>
          </w:tcPr>
          <w:p w:rsidR="00872ED3" w:rsidRDefault="00872ED3" w:rsidP="00000249">
            <w:pPr>
              <w:rPr>
                <w:b/>
              </w:rPr>
            </w:pPr>
            <w:r>
              <w:rPr>
                <w:b/>
              </w:rPr>
              <w:t>Steam</w:t>
            </w:r>
          </w:p>
        </w:tc>
        <w:tc>
          <w:tcPr>
            <w:tcW w:w="2340" w:type="dxa"/>
          </w:tcPr>
          <w:p w:rsidR="00872ED3" w:rsidRDefault="00872ED3" w:rsidP="00000249"/>
        </w:tc>
        <w:tc>
          <w:tcPr>
            <w:tcW w:w="2610" w:type="dxa"/>
          </w:tcPr>
          <w:p w:rsidR="00872ED3" w:rsidRDefault="00872ED3" w:rsidP="00000249"/>
        </w:tc>
      </w:tr>
      <w:tr w:rsidR="00872ED3" w:rsidTr="00872ED3">
        <w:tc>
          <w:tcPr>
            <w:tcW w:w="2448" w:type="dxa"/>
          </w:tcPr>
          <w:p w:rsidR="00872ED3" w:rsidRDefault="00872ED3" w:rsidP="00000249">
            <w:pPr>
              <w:rPr>
                <w:b/>
              </w:rPr>
            </w:pPr>
            <w:r>
              <w:rPr>
                <w:b/>
              </w:rPr>
              <w:t>Chilled Water</w:t>
            </w:r>
          </w:p>
        </w:tc>
        <w:tc>
          <w:tcPr>
            <w:tcW w:w="2340" w:type="dxa"/>
          </w:tcPr>
          <w:p w:rsidR="00872ED3" w:rsidRDefault="00872ED3" w:rsidP="00000249"/>
        </w:tc>
        <w:tc>
          <w:tcPr>
            <w:tcW w:w="2610" w:type="dxa"/>
          </w:tcPr>
          <w:p w:rsidR="00872ED3" w:rsidRDefault="00872ED3" w:rsidP="00000249"/>
        </w:tc>
      </w:tr>
      <w:tr w:rsidR="00872ED3" w:rsidTr="00872ED3">
        <w:tc>
          <w:tcPr>
            <w:tcW w:w="2448" w:type="dxa"/>
          </w:tcPr>
          <w:p w:rsidR="00872ED3" w:rsidRDefault="00872ED3" w:rsidP="00000249">
            <w:pPr>
              <w:rPr>
                <w:b/>
              </w:rPr>
            </w:pPr>
            <w:r>
              <w:rPr>
                <w:b/>
              </w:rPr>
              <w:t>Water/Sewerage</w:t>
            </w:r>
          </w:p>
        </w:tc>
        <w:tc>
          <w:tcPr>
            <w:tcW w:w="2340" w:type="dxa"/>
          </w:tcPr>
          <w:p w:rsidR="00872ED3" w:rsidRDefault="00872ED3" w:rsidP="00000249"/>
        </w:tc>
        <w:tc>
          <w:tcPr>
            <w:tcW w:w="2610" w:type="dxa"/>
          </w:tcPr>
          <w:p w:rsidR="00872ED3" w:rsidRDefault="00872ED3" w:rsidP="00000249"/>
        </w:tc>
      </w:tr>
    </w:tbl>
    <w:p w:rsidR="00872ED3" w:rsidRPr="00872ED3" w:rsidRDefault="00872ED3" w:rsidP="00872ED3"/>
    <w:p w:rsidR="00B41D00" w:rsidRDefault="00B41D00" w:rsidP="00B41D00">
      <w:pPr>
        <w:pStyle w:val="Heading2"/>
      </w:pPr>
      <w:r>
        <w:t xml:space="preserve">Sample educational literature </w:t>
      </w:r>
    </w:p>
    <w:p w:rsidR="00B41D00" w:rsidRDefault="00B41D00" w:rsidP="00B41D00">
      <w:r>
        <w:t>Iowa State University</w:t>
      </w:r>
      <w:r w:rsidR="008C5574">
        <w:t xml:space="preserve"> and Stanford University has provided program participants </w:t>
      </w:r>
      <w:r>
        <w:t xml:space="preserve">with various educational tools, including the two </w:t>
      </w:r>
      <w:r w:rsidR="008C5574">
        <w:t>white papers accessible through the links</w:t>
      </w:r>
      <w:r>
        <w:t xml:space="preserve"> below, </w:t>
      </w:r>
      <w:r w:rsidR="008C5574">
        <w:t xml:space="preserve">to provide energy reduction tips to building occupants.  </w:t>
      </w:r>
    </w:p>
    <w:p w:rsidR="008C5574" w:rsidRDefault="00DA6D32" w:rsidP="00B41D00">
      <w:hyperlink r:id="rId16" w:history="1">
        <w:r w:rsidR="008C5574" w:rsidRPr="0064332D">
          <w:rPr>
            <w:rStyle w:val="Hyperlink"/>
          </w:rPr>
          <w:t>http://lbre.stanford.edu/sem/ECIP</w:t>
        </w:r>
      </w:hyperlink>
    </w:p>
    <w:p w:rsidR="008C5574" w:rsidRDefault="00DA6D32" w:rsidP="00B41D00">
      <w:hyperlink r:id="rId17" w:history="1">
        <w:r w:rsidR="008C5574" w:rsidRPr="0064332D">
          <w:rPr>
            <w:rStyle w:val="Hyperlink"/>
          </w:rPr>
          <w:t>http://www.fpm.iastate.edu/utilities/energyefficiency/typ_equip.asp</w:t>
        </w:r>
      </w:hyperlink>
    </w:p>
    <w:p w:rsidR="008C5574" w:rsidRDefault="008C5574">
      <w:r>
        <w:br w:type="page"/>
      </w:r>
    </w:p>
    <w:p w:rsidR="00AB4B1C" w:rsidRDefault="00B41D00" w:rsidP="00B41D00">
      <w:pPr>
        <w:pStyle w:val="Heading2"/>
      </w:pPr>
      <w:r>
        <w:lastRenderedPageBreak/>
        <w:t>Benchmarking results</w:t>
      </w:r>
    </w:p>
    <w:p w:rsidR="00B41D00" w:rsidRDefault="00B41D00" w:rsidP="00B41D00">
      <w:r>
        <w:t>The Design Team contacted four universities that are operating similar programs to collect best practices that would assist the team with developing WSU’s methodology.</w:t>
      </w:r>
    </w:p>
    <w:p w:rsidR="00B41D00" w:rsidRPr="00B41D00" w:rsidRDefault="00B41D00" w:rsidP="00B41D00"/>
    <w:tbl>
      <w:tblPr>
        <w:tblStyle w:val="TableGrid"/>
        <w:tblW w:w="10008" w:type="dxa"/>
        <w:tblLayout w:type="fixed"/>
        <w:tblLook w:val="04A0" w:firstRow="1" w:lastRow="0" w:firstColumn="1" w:lastColumn="0" w:noHBand="0" w:noVBand="1"/>
      </w:tblPr>
      <w:tblGrid>
        <w:gridCol w:w="2268"/>
        <w:gridCol w:w="1620"/>
        <w:gridCol w:w="1890"/>
        <w:gridCol w:w="2070"/>
        <w:gridCol w:w="2160"/>
      </w:tblGrid>
      <w:tr w:rsidR="00B41D00" w:rsidRPr="00CB0DFB" w:rsidTr="00C74E6E">
        <w:trPr>
          <w:trHeight w:val="530"/>
          <w:tblHeader/>
        </w:trPr>
        <w:tc>
          <w:tcPr>
            <w:tcW w:w="2268" w:type="dxa"/>
            <w:tcBorders>
              <w:top w:val="nil"/>
              <w:left w:val="nil"/>
            </w:tcBorders>
            <w:hideMark/>
          </w:tcPr>
          <w:p w:rsidR="00B41D00" w:rsidRPr="00C455E2" w:rsidRDefault="00B41D00" w:rsidP="00B41D00"/>
        </w:tc>
        <w:tc>
          <w:tcPr>
            <w:tcW w:w="1620" w:type="dxa"/>
            <w:shd w:val="clear" w:color="auto" w:fill="D9D9D9" w:themeFill="background1" w:themeFillShade="D9"/>
            <w:noWrap/>
            <w:hideMark/>
          </w:tcPr>
          <w:p w:rsidR="00B41D00" w:rsidRPr="00B41D00" w:rsidRDefault="00B41D00" w:rsidP="00B41D00">
            <w:pPr>
              <w:jc w:val="center"/>
              <w:rPr>
                <w:b/>
              </w:rPr>
            </w:pPr>
            <w:r w:rsidRPr="00B41D00">
              <w:rPr>
                <w:b/>
              </w:rPr>
              <w:t>Emory</w:t>
            </w:r>
          </w:p>
          <w:p w:rsidR="00B41D00" w:rsidRPr="00B41D00" w:rsidRDefault="00B41D00" w:rsidP="00B41D00">
            <w:pPr>
              <w:jc w:val="center"/>
              <w:rPr>
                <w:b/>
              </w:rPr>
            </w:pPr>
            <w:r w:rsidRPr="00B41D00">
              <w:rPr>
                <w:b/>
              </w:rPr>
              <w:t>University</w:t>
            </w:r>
          </w:p>
        </w:tc>
        <w:tc>
          <w:tcPr>
            <w:tcW w:w="1890" w:type="dxa"/>
            <w:shd w:val="clear" w:color="auto" w:fill="D9D9D9" w:themeFill="background1" w:themeFillShade="D9"/>
            <w:hideMark/>
          </w:tcPr>
          <w:p w:rsidR="00B41D00" w:rsidRPr="00B41D00" w:rsidRDefault="00B41D00" w:rsidP="00B41D00">
            <w:pPr>
              <w:jc w:val="center"/>
              <w:rPr>
                <w:b/>
              </w:rPr>
            </w:pPr>
            <w:r w:rsidRPr="00B41D00">
              <w:rPr>
                <w:b/>
              </w:rPr>
              <w:t>University of Michigan</w:t>
            </w:r>
          </w:p>
        </w:tc>
        <w:tc>
          <w:tcPr>
            <w:tcW w:w="2070" w:type="dxa"/>
            <w:shd w:val="clear" w:color="auto" w:fill="D9D9D9" w:themeFill="background1" w:themeFillShade="D9"/>
            <w:hideMark/>
          </w:tcPr>
          <w:p w:rsidR="00B41D00" w:rsidRPr="00B41D00" w:rsidRDefault="00B41D00" w:rsidP="00B41D00">
            <w:pPr>
              <w:jc w:val="center"/>
              <w:rPr>
                <w:b/>
              </w:rPr>
            </w:pPr>
            <w:r w:rsidRPr="00B41D00">
              <w:rPr>
                <w:b/>
              </w:rPr>
              <w:t>Iowa State University</w:t>
            </w:r>
          </w:p>
        </w:tc>
        <w:tc>
          <w:tcPr>
            <w:tcW w:w="2160" w:type="dxa"/>
            <w:shd w:val="clear" w:color="auto" w:fill="D9D9D9" w:themeFill="background1" w:themeFillShade="D9"/>
            <w:noWrap/>
            <w:hideMark/>
          </w:tcPr>
          <w:p w:rsidR="00B41D00" w:rsidRPr="00B41D00" w:rsidRDefault="00B41D00" w:rsidP="00B41D00">
            <w:pPr>
              <w:jc w:val="center"/>
              <w:rPr>
                <w:b/>
              </w:rPr>
            </w:pPr>
            <w:r w:rsidRPr="00B41D00">
              <w:rPr>
                <w:b/>
              </w:rPr>
              <w:t>Stanford University</w:t>
            </w:r>
          </w:p>
        </w:tc>
      </w:tr>
      <w:tr w:rsidR="00B41D00" w:rsidRPr="00CB0DFB" w:rsidTr="00C74E6E">
        <w:trPr>
          <w:trHeight w:val="1160"/>
        </w:trPr>
        <w:tc>
          <w:tcPr>
            <w:tcW w:w="2268" w:type="dxa"/>
            <w:hideMark/>
          </w:tcPr>
          <w:p w:rsidR="00B41D00" w:rsidRPr="00B41D00" w:rsidRDefault="00B41D00" w:rsidP="00B41D00">
            <w:pPr>
              <w:rPr>
                <w:b/>
              </w:rPr>
            </w:pPr>
            <w:r w:rsidRPr="00B41D00">
              <w:rPr>
                <w:b/>
              </w:rPr>
              <w:t>Do you base your utility rate on each utility type (water, gas, etc.)?</w:t>
            </w:r>
          </w:p>
        </w:tc>
        <w:tc>
          <w:tcPr>
            <w:tcW w:w="1620" w:type="dxa"/>
            <w:hideMark/>
          </w:tcPr>
          <w:p w:rsidR="00B41D00" w:rsidRPr="00C455E2" w:rsidRDefault="00B41D00" w:rsidP="00B41D00">
            <w:r w:rsidRPr="00C455E2">
              <w:t>Yes</w:t>
            </w:r>
          </w:p>
        </w:tc>
        <w:tc>
          <w:tcPr>
            <w:tcW w:w="1890" w:type="dxa"/>
            <w:hideMark/>
          </w:tcPr>
          <w:p w:rsidR="00B41D00" w:rsidRPr="00C455E2" w:rsidRDefault="00B41D00" w:rsidP="00B41D00">
            <w:r w:rsidRPr="00C455E2">
              <w:t>Yes</w:t>
            </w:r>
          </w:p>
        </w:tc>
        <w:tc>
          <w:tcPr>
            <w:tcW w:w="2070" w:type="dxa"/>
            <w:hideMark/>
          </w:tcPr>
          <w:p w:rsidR="00B41D00" w:rsidRPr="00C455E2" w:rsidRDefault="00B41D00" w:rsidP="00B41D00">
            <w:r w:rsidRPr="00C455E2">
              <w:t>Yes</w:t>
            </w:r>
          </w:p>
        </w:tc>
        <w:tc>
          <w:tcPr>
            <w:tcW w:w="2160" w:type="dxa"/>
            <w:hideMark/>
          </w:tcPr>
          <w:p w:rsidR="00B41D00" w:rsidRPr="00C455E2" w:rsidRDefault="00B41D00" w:rsidP="00B41D00">
            <w:r w:rsidRPr="00C455E2">
              <w:t xml:space="preserve">Allocate electrical costs because of 2001 California energy crisis.  </w:t>
            </w:r>
          </w:p>
        </w:tc>
      </w:tr>
      <w:tr w:rsidR="00B41D00" w:rsidRPr="00CB0DFB" w:rsidTr="00C74E6E">
        <w:trPr>
          <w:trHeight w:val="900"/>
        </w:trPr>
        <w:tc>
          <w:tcPr>
            <w:tcW w:w="2268" w:type="dxa"/>
            <w:hideMark/>
          </w:tcPr>
          <w:p w:rsidR="00B41D00" w:rsidRPr="00B41D00" w:rsidRDefault="00B41D00" w:rsidP="00B41D00">
            <w:pPr>
              <w:rPr>
                <w:b/>
              </w:rPr>
            </w:pPr>
            <w:r w:rsidRPr="00B41D00">
              <w:rPr>
                <w:b/>
              </w:rPr>
              <w:t>How did you handle departments that are funded 100% from grants?  (F&amp;A impact)</w:t>
            </w:r>
          </w:p>
        </w:tc>
        <w:tc>
          <w:tcPr>
            <w:tcW w:w="1620" w:type="dxa"/>
            <w:hideMark/>
          </w:tcPr>
          <w:p w:rsidR="00B41D00" w:rsidRPr="00C455E2" w:rsidRDefault="00B41D00" w:rsidP="00B41D00">
            <w:r w:rsidRPr="00C455E2">
              <w:rPr>
                <w:rFonts w:ascii="Courier New" w:hAnsi="Courier New" w:cs="Courier New"/>
              </w:rPr>
              <w:t> </w:t>
            </w:r>
          </w:p>
        </w:tc>
        <w:tc>
          <w:tcPr>
            <w:tcW w:w="1890" w:type="dxa"/>
            <w:hideMark/>
          </w:tcPr>
          <w:p w:rsidR="00B41D00" w:rsidRPr="00C455E2" w:rsidRDefault="00B41D00" w:rsidP="00B41D00">
            <w:r w:rsidRPr="00C455E2">
              <w:t>Does not matter</w:t>
            </w:r>
          </w:p>
        </w:tc>
        <w:tc>
          <w:tcPr>
            <w:tcW w:w="2070" w:type="dxa"/>
            <w:hideMark/>
          </w:tcPr>
          <w:p w:rsidR="00B41D00" w:rsidRPr="00C455E2" w:rsidRDefault="00B41D00" w:rsidP="00B41D00">
            <w:r w:rsidRPr="00C455E2">
              <w:t>Treated the same</w:t>
            </w:r>
          </w:p>
        </w:tc>
        <w:tc>
          <w:tcPr>
            <w:tcW w:w="2160" w:type="dxa"/>
            <w:hideMark/>
          </w:tcPr>
          <w:p w:rsidR="00B41D00" w:rsidRPr="00C455E2" w:rsidRDefault="00B41D00" w:rsidP="00B41D00">
            <w:r w:rsidRPr="00C455E2">
              <w:t>Treated the same</w:t>
            </w:r>
          </w:p>
        </w:tc>
      </w:tr>
      <w:tr w:rsidR="00B41D00" w:rsidRPr="00CB0DFB" w:rsidTr="00C74E6E">
        <w:trPr>
          <w:trHeight w:val="2519"/>
        </w:trPr>
        <w:tc>
          <w:tcPr>
            <w:tcW w:w="2268" w:type="dxa"/>
            <w:hideMark/>
          </w:tcPr>
          <w:p w:rsidR="00B41D00" w:rsidRPr="00B41D00" w:rsidRDefault="00B41D00" w:rsidP="00B41D00">
            <w:pPr>
              <w:rPr>
                <w:b/>
              </w:rPr>
            </w:pPr>
            <w:r w:rsidRPr="00B41D00">
              <w:rPr>
                <w:b/>
              </w:rPr>
              <w:t>How do you calculate utility rates?</w:t>
            </w:r>
          </w:p>
        </w:tc>
        <w:tc>
          <w:tcPr>
            <w:tcW w:w="1620" w:type="dxa"/>
            <w:hideMark/>
          </w:tcPr>
          <w:p w:rsidR="00B41D00" w:rsidRPr="00C455E2" w:rsidRDefault="00B41D00" w:rsidP="00B41D00">
            <w:r w:rsidRPr="00C455E2">
              <w:t xml:space="preserve">Usage times internal </w:t>
            </w:r>
            <w:proofErr w:type="gramStart"/>
            <w:r w:rsidRPr="00C455E2">
              <w:t>rate  -</w:t>
            </w:r>
            <w:proofErr w:type="gramEnd"/>
            <w:r w:rsidRPr="00C455E2">
              <w:t xml:space="preserve"> calculated 18 months in advanced.  </w:t>
            </w:r>
          </w:p>
        </w:tc>
        <w:tc>
          <w:tcPr>
            <w:tcW w:w="1890" w:type="dxa"/>
            <w:hideMark/>
          </w:tcPr>
          <w:p w:rsidR="00B41D00" w:rsidRPr="00C455E2" w:rsidRDefault="00B41D00" w:rsidP="00B41D00">
            <w:r w:rsidRPr="00C455E2">
              <w:t xml:space="preserve">Use </w:t>
            </w:r>
            <w:proofErr w:type="gramStart"/>
            <w:r w:rsidRPr="00C455E2">
              <w:t xml:space="preserve">3 </w:t>
            </w:r>
            <w:proofErr w:type="spellStart"/>
            <w:r w:rsidRPr="00C455E2">
              <w:t>Yr</w:t>
            </w:r>
            <w:proofErr w:type="spellEnd"/>
            <w:r w:rsidRPr="00C455E2">
              <w:t xml:space="preserve"> consumption</w:t>
            </w:r>
            <w:proofErr w:type="gramEnd"/>
            <w:r w:rsidRPr="00C455E2">
              <w:t xml:space="preserve"> - do not use weather variation.  Year-end adjustment done - ties to penny.  </w:t>
            </w:r>
            <w:proofErr w:type="gramStart"/>
            <w:r w:rsidRPr="00C455E2">
              <w:t>Cost are</w:t>
            </w:r>
            <w:proofErr w:type="gramEnd"/>
            <w:r w:rsidRPr="00C455E2">
              <w:t xml:space="preserve"> based on projected consumption.</w:t>
            </w:r>
          </w:p>
        </w:tc>
        <w:tc>
          <w:tcPr>
            <w:tcW w:w="2070" w:type="dxa"/>
            <w:hideMark/>
          </w:tcPr>
          <w:p w:rsidR="00B41D00" w:rsidRPr="00C455E2" w:rsidRDefault="00B41D00" w:rsidP="00B41D00">
            <w:r w:rsidRPr="00C455E2">
              <w:t>Establish utility rates at the beginning of each fiscal year. Preliminary rate in October for the following year and adjusted sometime in January or February.</w:t>
            </w:r>
          </w:p>
        </w:tc>
        <w:tc>
          <w:tcPr>
            <w:tcW w:w="2160" w:type="dxa"/>
            <w:hideMark/>
          </w:tcPr>
          <w:p w:rsidR="00B41D00" w:rsidRPr="00C455E2" w:rsidRDefault="00B41D00" w:rsidP="00B41D00">
            <w:r w:rsidRPr="00C455E2">
              <w:t>Developed a kilowatt budget and uses a flat rate to charge electricity.</w:t>
            </w:r>
          </w:p>
        </w:tc>
      </w:tr>
      <w:tr w:rsidR="00B41D00" w:rsidRPr="00CB0DFB" w:rsidTr="00C74E6E">
        <w:trPr>
          <w:trHeight w:val="2996"/>
        </w:trPr>
        <w:tc>
          <w:tcPr>
            <w:tcW w:w="2268" w:type="dxa"/>
            <w:hideMark/>
          </w:tcPr>
          <w:p w:rsidR="00B41D00" w:rsidRPr="00B41D00" w:rsidRDefault="00B41D00" w:rsidP="00B41D00">
            <w:pPr>
              <w:rPr>
                <w:b/>
              </w:rPr>
            </w:pPr>
            <w:r w:rsidRPr="00B41D00">
              <w:rPr>
                <w:b/>
              </w:rPr>
              <w:t>Do you offer incentives to units to curtail energy costs? If so, what base year are you using? What can they use their savings for?</w:t>
            </w:r>
          </w:p>
        </w:tc>
        <w:tc>
          <w:tcPr>
            <w:tcW w:w="1620" w:type="dxa"/>
            <w:hideMark/>
          </w:tcPr>
          <w:p w:rsidR="00B41D00" w:rsidRPr="00C455E2" w:rsidRDefault="00B41D00" w:rsidP="00B41D00">
            <w:r w:rsidRPr="00C455E2">
              <w:t>Yes, if consumption goes down by school or college, savings used however they want.</w:t>
            </w:r>
          </w:p>
        </w:tc>
        <w:tc>
          <w:tcPr>
            <w:tcW w:w="1890" w:type="dxa"/>
            <w:hideMark/>
          </w:tcPr>
          <w:p w:rsidR="00B41D00" w:rsidRPr="00C455E2" w:rsidRDefault="00B41D00" w:rsidP="00B41D00">
            <w:r w:rsidRPr="00C455E2">
              <w:t>Yes, and can use for discretionary purposes.  Used 1998 base year.</w:t>
            </w:r>
          </w:p>
        </w:tc>
        <w:tc>
          <w:tcPr>
            <w:tcW w:w="2070" w:type="dxa"/>
            <w:hideMark/>
          </w:tcPr>
          <w:p w:rsidR="00B41D00" w:rsidRPr="00C455E2" w:rsidRDefault="00B41D00" w:rsidP="00B41D00">
            <w:r w:rsidRPr="00C455E2">
              <w:t xml:space="preserve">Yes, each school/college </w:t>
            </w:r>
            <w:proofErr w:type="gramStart"/>
            <w:r w:rsidRPr="00C455E2">
              <w:t>develop  their</w:t>
            </w:r>
            <w:proofErr w:type="gramEnd"/>
            <w:r w:rsidRPr="00C455E2">
              <w:t xml:space="preserve"> budget  (budgets are not held centrally).  They pay for all services.  </w:t>
            </w:r>
          </w:p>
        </w:tc>
        <w:tc>
          <w:tcPr>
            <w:tcW w:w="2160" w:type="dxa"/>
            <w:hideMark/>
          </w:tcPr>
          <w:p w:rsidR="00B41D00" w:rsidRPr="00C455E2" w:rsidRDefault="00B41D00" w:rsidP="00B41D00">
            <w:r w:rsidRPr="00C455E2">
              <w:t>Yes and any savings can be used for discretionary purposes.  Base year was 2003 and has not changed since then.  Because of new technology, the original model probably needs to be revised.</w:t>
            </w:r>
          </w:p>
        </w:tc>
      </w:tr>
      <w:tr w:rsidR="00B41D00" w:rsidRPr="00CB0DFB" w:rsidTr="00C74E6E">
        <w:trPr>
          <w:trHeight w:val="2510"/>
        </w:trPr>
        <w:tc>
          <w:tcPr>
            <w:tcW w:w="2268" w:type="dxa"/>
            <w:hideMark/>
          </w:tcPr>
          <w:p w:rsidR="00B41D00" w:rsidRPr="00B41D00" w:rsidRDefault="00B41D00" w:rsidP="00B41D00">
            <w:pPr>
              <w:rPr>
                <w:b/>
              </w:rPr>
            </w:pPr>
            <w:r w:rsidRPr="00B41D00">
              <w:rPr>
                <w:b/>
              </w:rPr>
              <w:lastRenderedPageBreak/>
              <w:t>Does your university allocate costs for all areas?</w:t>
            </w:r>
          </w:p>
        </w:tc>
        <w:tc>
          <w:tcPr>
            <w:tcW w:w="1620" w:type="dxa"/>
            <w:hideMark/>
          </w:tcPr>
          <w:p w:rsidR="00B41D00" w:rsidRPr="00C455E2" w:rsidRDefault="00B41D00" w:rsidP="00B41D00">
            <w:r w:rsidRPr="00C455E2">
              <w:rPr>
                <w:rFonts w:ascii="Courier New" w:hAnsi="Courier New" w:cs="Courier New"/>
              </w:rPr>
              <w:t> </w:t>
            </w:r>
          </w:p>
        </w:tc>
        <w:tc>
          <w:tcPr>
            <w:tcW w:w="1890" w:type="dxa"/>
            <w:hideMark/>
          </w:tcPr>
          <w:p w:rsidR="00B41D00" w:rsidRPr="00C455E2" w:rsidRDefault="00B41D00" w:rsidP="00B41D00">
            <w:r w:rsidRPr="00C455E2">
              <w:t>Only charge revenue producing or activity base areas such as auxiliaries and schools and colleges.  Budget for non-revenue units are covered centrally - Provost.</w:t>
            </w:r>
          </w:p>
        </w:tc>
        <w:tc>
          <w:tcPr>
            <w:tcW w:w="2070" w:type="dxa"/>
            <w:hideMark/>
          </w:tcPr>
          <w:p w:rsidR="00B41D00" w:rsidRPr="00C455E2" w:rsidRDefault="00B41D00" w:rsidP="00B41D00">
            <w:r w:rsidRPr="00C455E2">
              <w:t xml:space="preserve">Yes, in the 3rd year </w:t>
            </w:r>
            <w:proofErr w:type="gramStart"/>
            <w:r w:rsidRPr="00C455E2">
              <w:t>of  a</w:t>
            </w:r>
            <w:proofErr w:type="gramEnd"/>
            <w:r w:rsidRPr="00C455E2">
              <w:t xml:space="preserve"> full RRM model.</w:t>
            </w:r>
          </w:p>
        </w:tc>
        <w:tc>
          <w:tcPr>
            <w:tcW w:w="2160" w:type="dxa"/>
            <w:hideMark/>
          </w:tcPr>
          <w:p w:rsidR="00B41D00" w:rsidRPr="00C455E2" w:rsidRDefault="00B41D00" w:rsidP="00B41D00">
            <w:r w:rsidRPr="00C455E2">
              <w:t xml:space="preserve">No, implemented academic four which consist of more </w:t>
            </w:r>
            <w:proofErr w:type="gramStart"/>
            <w:r w:rsidRPr="00C455E2">
              <w:t>than  several</w:t>
            </w:r>
            <w:proofErr w:type="gramEnd"/>
            <w:r w:rsidRPr="00C455E2">
              <w:t xml:space="preserve"> 100 buildings.</w:t>
            </w:r>
          </w:p>
        </w:tc>
      </w:tr>
      <w:tr w:rsidR="00B41D00" w:rsidRPr="00CB0DFB" w:rsidTr="00C74E6E">
        <w:trPr>
          <w:trHeight w:val="2303"/>
        </w:trPr>
        <w:tc>
          <w:tcPr>
            <w:tcW w:w="2268" w:type="dxa"/>
            <w:hideMark/>
          </w:tcPr>
          <w:p w:rsidR="00B41D00" w:rsidRPr="00B41D00" w:rsidRDefault="00B41D00" w:rsidP="00B41D00">
            <w:pPr>
              <w:rPr>
                <w:b/>
              </w:rPr>
            </w:pPr>
            <w:r w:rsidRPr="00B41D00">
              <w:rPr>
                <w:b/>
              </w:rPr>
              <w:t>What allocation methodology do you use for shared metering, common space, non-utilize space, etc</w:t>
            </w:r>
            <w:proofErr w:type="gramStart"/>
            <w:r w:rsidRPr="00B41D00">
              <w:rPr>
                <w:b/>
              </w:rPr>
              <w:t>. ?</w:t>
            </w:r>
            <w:proofErr w:type="gramEnd"/>
          </w:p>
        </w:tc>
        <w:tc>
          <w:tcPr>
            <w:tcW w:w="1620" w:type="dxa"/>
            <w:hideMark/>
          </w:tcPr>
          <w:p w:rsidR="00B41D00" w:rsidRPr="00C455E2" w:rsidRDefault="00B41D00" w:rsidP="00B41D00">
            <w:r w:rsidRPr="00C455E2">
              <w:t>Square Footage - based on departments occupying space</w:t>
            </w:r>
          </w:p>
        </w:tc>
        <w:tc>
          <w:tcPr>
            <w:tcW w:w="1890" w:type="dxa"/>
            <w:hideMark/>
          </w:tcPr>
          <w:p w:rsidR="00B41D00" w:rsidRPr="00C455E2" w:rsidRDefault="00B41D00" w:rsidP="00B41D00">
            <w:r w:rsidRPr="00C455E2">
              <w:t>Net assignable square footage</w:t>
            </w:r>
          </w:p>
        </w:tc>
        <w:tc>
          <w:tcPr>
            <w:tcW w:w="2070" w:type="dxa"/>
            <w:hideMark/>
          </w:tcPr>
          <w:p w:rsidR="00B41D00" w:rsidRPr="00C455E2" w:rsidRDefault="00B41D00" w:rsidP="00B41D00">
            <w:r w:rsidRPr="00C455E2">
              <w:t>Net assignable square footage.  Provost holds the budget for general classroom space.</w:t>
            </w:r>
          </w:p>
        </w:tc>
        <w:tc>
          <w:tcPr>
            <w:tcW w:w="2160" w:type="dxa"/>
            <w:hideMark/>
          </w:tcPr>
          <w:p w:rsidR="00B41D00" w:rsidRPr="00C455E2" w:rsidRDefault="00B41D00" w:rsidP="00B41D00">
            <w:r w:rsidRPr="00C455E2">
              <w:t xml:space="preserve">Square </w:t>
            </w:r>
            <w:proofErr w:type="gramStart"/>
            <w:r w:rsidRPr="00C455E2">
              <w:t>footage  -</w:t>
            </w:r>
            <w:proofErr w:type="gramEnd"/>
            <w:r w:rsidRPr="00C455E2">
              <w:t xml:space="preserve"> divide common space in proportion to usage - same outcome if you excluded the common space (i.e., simplifies the allocation).</w:t>
            </w:r>
          </w:p>
        </w:tc>
      </w:tr>
      <w:tr w:rsidR="00B41D00" w:rsidRPr="00CB0DFB" w:rsidTr="00C74E6E">
        <w:trPr>
          <w:trHeight w:val="3527"/>
        </w:trPr>
        <w:tc>
          <w:tcPr>
            <w:tcW w:w="2268" w:type="dxa"/>
            <w:hideMark/>
          </w:tcPr>
          <w:p w:rsidR="00B41D00" w:rsidRPr="00B41D00" w:rsidRDefault="00B41D00" w:rsidP="00B41D00">
            <w:pPr>
              <w:rPr>
                <w:b/>
              </w:rPr>
            </w:pPr>
            <w:r w:rsidRPr="00B41D00">
              <w:rPr>
                <w:b/>
              </w:rPr>
              <w:t>Do you include other overhead costs that support facilities utilities and energy management unit in your utility rate? If so, which ones?</w:t>
            </w:r>
          </w:p>
        </w:tc>
        <w:tc>
          <w:tcPr>
            <w:tcW w:w="1620" w:type="dxa"/>
            <w:hideMark/>
          </w:tcPr>
          <w:p w:rsidR="00B41D00" w:rsidRPr="00C455E2" w:rsidRDefault="00B41D00" w:rsidP="00B41D00">
            <w:r w:rsidRPr="00C455E2">
              <w:t>Yes - support staff of utility company &amp; debt service</w:t>
            </w:r>
          </w:p>
        </w:tc>
        <w:tc>
          <w:tcPr>
            <w:tcW w:w="1890" w:type="dxa"/>
            <w:hideMark/>
          </w:tcPr>
          <w:p w:rsidR="00B41D00" w:rsidRPr="00C455E2" w:rsidRDefault="00B41D00" w:rsidP="00B41D00">
            <w:r w:rsidRPr="00C455E2">
              <w:t>Administrative charge to cover utility enterprise (salary and benefits) and long term maintenance costs for water and sewer.  Recapture all utility service enterprise (plant operation costs) - 2% to 3%).   Planet Blue is funded centrally.</w:t>
            </w:r>
          </w:p>
        </w:tc>
        <w:tc>
          <w:tcPr>
            <w:tcW w:w="2070" w:type="dxa"/>
            <w:hideMark/>
          </w:tcPr>
          <w:p w:rsidR="00B41D00" w:rsidRPr="00C455E2" w:rsidRDefault="00B41D00" w:rsidP="00B41D00">
            <w:r w:rsidRPr="00C455E2">
              <w:t xml:space="preserve">Units project their budget.  If they save money, the balance stays in their budget.  </w:t>
            </w:r>
          </w:p>
        </w:tc>
        <w:tc>
          <w:tcPr>
            <w:tcW w:w="2160" w:type="dxa"/>
            <w:hideMark/>
          </w:tcPr>
          <w:p w:rsidR="00B41D00" w:rsidRPr="00C455E2" w:rsidRDefault="00B41D00" w:rsidP="00B41D00">
            <w:r w:rsidRPr="00C455E2">
              <w:t>Created a utility company and incorporated the overhead in the recharge rate.</w:t>
            </w:r>
          </w:p>
        </w:tc>
      </w:tr>
      <w:tr w:rsidR="00B41D00" w:rsidRPr="00CB0DFB" w:rsidTr="00C74E6E">
        <w:trPr>
          <w:trHeight w:val="600"/>
        </w:trPr>
        <w:tc>
          <w:tcPr>
            <w:tcW w:w="2268" w:type="dxa"/>
            <w:hideMark/>
          </w:tcPr>
          <w:p w:rsidR="00B41D00" w:rsidRPr="00B41D00" w:rsidRDefault="00B41D00" w:rsidP="00B41D00">
            <w:pPr>
              <w:rPr>
                <w:b/>
              </w:rPr>
            </w:pPr>
            <w:r w:rsidRPr="00B41D00">
              <w:rPr>
                <w:b/>
              </w:rPr>
              <w:t>Do you allocate all facility overhead costs (define by A-21) to units?</w:t>
            </w:r>
          </w:p>
        </w:tc>
        <w:tc>
          <w:tcPr>
            <w:tcW w:w="1620" w:type="dxa"/>
            <w:hideMark/>
          </w:tcPr>
          <w:p w:rsidR="00B41D00" w:rsidRPr="00C455E2" w:rsidRDefault="00B41D00" w:rsidP="00B41D00">
            <w:r w:rsidRPr="00C455E2">
              <w:t>Yes</w:t>
            </w:r>
          </w:p>
        </w:tc>
        <w:tc>
          <w:tcPr>
            <w:tcW w:w="1890" w:type="dxa"/>
            <w:hideMark/>
          </w:tcPr>
          <w:p w:rsidR="00B41D00" w:rsidRPr="00C455E2" w:rsidRDefault="00B41D00" w:rsidP="00B41D00">
            <w:r w:rsidRPr="00C455E2">
              <w:t>No</w:t>
            </w:r>
          </w:p>
        </w:tc>
        <w:tc>
          <w:tcPr>
            <w:tcW w:w="2070" w:type="dxa"/>
            <w:hideMark/>
          </w:tcPr>
          <w:p w:rsidR="00B41D00" w:rsidRPr="00C455E2" w:rsidRDefault="00B41D00" w:rsidP="00B41D00">
            <w:r w:rsidRPr="00C455E2">
              <w:t>Yes</w:t>
            </w:r>
          </w:p>
        </w:tc>
        <w:tc>
          <w:tcPr>
            <w:tcW w:w="2160" w:type="dxa"/>
            <w:hideMark/>
          </w:tcPr>
          <w:p w:rsidR="00B41D00" w:rsidRPr="00C455E2" w:rsidRDefault="00B41D00" w:rsidP="00B41D00">
            <w:r w:rsidRPr="00C455E2">
              <w:t>No</w:t>
            </w:r>
          </w:p>
        </w:tc>
      </w:tr>
      <w:tr w:rsidR="00B41D00" w:rsidRPr="00CB0DFB" w:rsidTr="00C74E6E">
        <w:trPr>
          <w:trHeight w:val="1160"/>
        </w:trPr>
        <w:tc>
          <w:tcPr>
            <w:tcW w:w="2268" w:type="dxa"/>
            <w:hideMark/>
          </w:tcPr>
          <w:p w:rsidR="00B41D00" w:rsidRPr="00B41D00" w:rsidRDefault="00B41D00" w:rsidP="00B41D00">
            <w:pPr>
              <w:rPr>
                <w:b/>
              </w:rPr>
            </w:pPr>
            <w:r w:rsidRPr="00B41D00">
              <w:rPr>
                <w:b/>
              </w:rPr>
              <w:t xml:space="preserve">What risk are units </w:t>
            </w:r>
            <w:proofErr w:type="gramStart"/>
            <w:r w:rsidRPr="00B41D00">
              <w:rPr>
                <w:b/>
              </w:rPr>
              <w:t>expose</w:t>
            </w:r>
            <w:proofErr w:type="gramEnd"/>
            <w:r w:rsidRPr="00B41D00">
              <w:rPr>
                <w:b/>
              </w:rPr>
              <w:t xml:space="preserve"> to (changes in usage and changes in rate)?</w:t>
            </w:r>
          </w:p>
        </w:tc>
        <w:tc>
          <w:tcPr>
            <w:tcW w:w="1620" w:type="dxa"/>
            <w:hideMark/>
          </w:tcPr>
          <w:p w:rsidR="00B41D00" w:rsidRPr="00C455E2" w:rsidRDefault="00B41D00" w:rsidP="00B41D00">
            <w:r w:rsidRPr="00C455E2">
              <w:t xml:space="preserve">School bears the usage risk; utility company bears the rate </w:t>
            </w:r>
            <w:r w:rsidRPr="00C455E2">
              <w:lastRenderedPageBreak/>
              <w:t>risk</w:t>
            </w:r>
          </w:p>
        </w:tc>
        <w:tc>
          <w:tcPr>
            <w:tcW w:w="1890" w:type="dxa"/>
            <w:hideMark/>
          </w:tcPr>
          <w:p w:rsidR="00B41D00" w:rsidRPr="00C455E2" w:rsidRDefault="00B41D00" w:rsidP="00B41D00">
            <w:r w:rsidRPr="00C455E2">
              <w:lastRenderedPageBreak/>
              <w:t>Building is assigned to unit and is access the full utility costs.</w:t>
            </w:r>
          </w:p>
        </w:tc>
        <w:tc>
          <w:tcPr>
            <w:tcW w:w="2070" w:type="dxa"/>
            <w:hideMark/>
          </w:tcPr>
          <w:p w:rsidR="00B41D00" w:rsidRPr="00C455E2" w:rsidRDefault="00B41D00" w:rsidP="00B41D00">
            <w:r w:rsidRPr="00C455E2">
              <w:t>Risks are usage and rate changes.</w:t>
            </w:r>
          </w:p>
        </w:tc>
        <w:tc>
          <w:tcPr>
            <w:tcW w:w="2160" w:type="dxa"/>
            <w:hideMark/>
          </w:tcPr>
          <w:p w:rsidR="00B41D00" w:rsidRPr="00C455E2" w:rsidRDefault="00B41D00" w:rsidP="00B41D00">
            <w:r w:rsidRPr="00C455E2">
              <w:t>Usage only.</w:t>
            </w:r>
          </w:p>
        </w:tc>
      </w:tr>
      <w:tr w:rsidR="00B41D00" w:rsidRPr="00CB0DFB" w:rsidTr="00C74E6E">
        <w:trPr>
          <w:trHeight w:val="2978"/>
        </w:trPr>
        <w:tc>
          <w:tcPr>
            <w:tcW w:w="2268" w:type="dxa"/>
            <w:hideMark/>
          </w:tcPr>
          <w:p w:rsidR="00B41D00" w:rsidRPr="00B41D00" w:rsidRDefault="00B41D00" w:rsidP="00B41D00">
            <w:pPr>
              <w:rPr>
                <w:b/>
              </w:rPr>
            </w:pPr>
            <w:r w:rsidRPr="00B41D00">
              <w:rPr>
                <w:b/>
              </w:rPr>
              <w:lastRenderedPageBreak/>
              <w:t>Do you allocate an amount to fund infrastructure (reserves) and if so, what do you set aside?</w:t>
            </w:r>
          </w:p>
        </w:tc>
        <w:tc>
          <w:tcPr>
            <w:tcW w:w="1620" w:type="dxa"/>
            <w:hideMark/>
          </w:tcPr>
          <w:p w:rsidR="00B41D00" w:rsidRPr="00C455E2" w:rsidRDefault="00B41D00" w:rsidP="00B41D00">
            <w:r w:rsidRPr="00C455E2">
              <w:t>Yes, $1.4 million for infrastructure</w:t>
            </w:r>
          </w:p>
        </w:tc>
        <w:tc>
          <w:tcPr>
            <w:tcW w:w="1890" w:type="dxa"/>
            <w:hideMark/>
          </w:tcPr>
          <w:p w:rsidR="00B41D00" w:rsidRPr="00C455E2" w:rsidRDefault="00B41D00" w:rsidP="00B41D00">
            <w:r w:rsidRPr="00C455E2">
              <w:rPr>
                <w:rFonts w:ascii="Courier New" w:hAnsi="Courier New" w:cs="Courier New"/>
              </w:rPr>
              <w:t> </w:t>
            </w:r>
          </w:p>
        </w:tc>
        <w:tc>
          <w:tcPr>
            <w:tcW w:w="2070" w:type="dxa"/>
            <w:hideMark/>
          </w:tcPr>
          <w:p w:rsidR="00B41D00" w:rsidRPr="00C455E2" w:rsidRDefault="00B41D00" w:rsidP="00B41D00">
            <w:r w:rsidRPr="00C455E2">
              <w:t>If a school or college makes money, it goes into a reserve.  Reserves help fund any overage.</w:t>
            </w:r>
          </w:p>
        </w:tc>
        <w:tc>
          <w:tcPr>
            <w:tcW w:w="2160" w:type="dxa"/>
            <w:hideMark/>
          </w:tcPr>
          <w:p w:rsidR="00B41D00" w:rsidRPr="00C455E2" w:rsidRDefault="00B41D00" w:rsidP="00B41D00">
            <w:r w:rsidRPr="00C455E2">
              <w:t>Capital improvements - all customers share the costs.  Energy retrofits are added to rate.  Adjust budgets when there is a whole energy retrofit for a building.  Larger capital projects are funded with bonds.</w:t>
            </w:r>
          </w:p>
        </w:tc>
      </w:tr>
      <w:tr w:rsidR="00B41D00" w:rsidRPr="00CB0DFB" w:rsidTr="00C74E6E">
        <w:trPr>
          <w:trHeight w:val="1889"/>
        </w:trPr>
        <w:tc>
          <w:tcPr>
            <w:tcW w:w="2268" w:type="dxa"/>
            <w:hideMark/>
          </w:tcPr>
          <w:p w:rsidR="00B41D00" w:rsidRPr="00B41D00" w:rsidRDefault="00B41D00" w:rsidP="00B41D00">
            <w:pPr>
              <w:rPr>
                <w:b/>
              </w:rPr>
            </w:pPr>
            <w:r w:rsidRPr="00B41D00">
              <w:rPr>
                <w:b/>
              </w:rPr>
              <w:t>How do you handle new buildings?</w:t>
            </w:r>
          </w:p>
        </w:tc>
        <w:tc>
          <w:tcPr>
            <w:tcW w:w="1620" w:type="dxa"/>
            <w:hideMark/>
          </w:tcPr>
          <w:p w:rsidR="00B41D00" w:rsidRPr="00C455E2" w:rsidRDefault="00B41D00" w:rsidP="00B41D00">
            <w:r w:rsidRPr="00C455E2">
              <w:rPr>
                <w:rFonts w:ascii="Courier New" w:hAnsi="Courier New" w:cs="Courier New"/>
              </w:rPr>
              <w:t> </w:t>
            </w:r>
          </w:p>
        </w:tc>
        <w:tc>
          <w:tcPr>
            <w:tcW w:w="1890" w:type="dxa"/>
            <w:hideMark/>
          </w:tcPr>
          <w:p w:rsidR="00B41D00" w:rsidRPr="00C455E2" w:rsidRDefault="00B41D00" w:rsidP="00B41D00">
            <w:r w:rsidRPr="00C455E2">
              <w:t>New buildings are supported for 3 years centrally.</w:t>
            </w:r>
          </w:p>
        </w:tc>
        <w:tc>
          <w:tcPr>
            <w:tcW w:w="2070" w:type="dxa"/>
            <w:hideMark/>
          </w:tcPr>
          <w:p w:rsidR="00B41D00" w:rsidRPr="00C455E2" w:rsidRDefault="00B41D00" w:rsidP="00B41D00">
            <w:r w:rsidRPr="00C455E2">
              <w:t>Request funds to be added to their operating costs for new buildings.</w:t>
            </w:r>
          </w:p>
        </w:tc>
        <w:tc>
          <w:tcPr>
            <w:tcW w:w="2160" w:type="dxa"/>
            <w:hideMark/>
          </w:tcPr>
          <w:p w:rsidR="00B41D00" w:rsidRPr="00C455E2" w:rsidRDefault="00B41D00" w:rsidP="00B41D00">
            <w:r w:rsidRPr="00C455E2">
              <w:t xml:space="preserve">New buildings are funded for one year except for lab buildings that are funded for three years.  After that time baseline is set.  </w:t>
            </w:r>
          </w:p>
        </w:tc>
      </w:tr>
      <w:tr w:rsidR="00B41D00" w:rsidRPr="00CB0DFB" w:rsidTr="00C74E6E">
        <w:trPr>
          <w:trHeight w:val="2249"/>
        </w:trPr>
        <w:tc>
          <w:tcPr>
            <w:tcW w:w="2268" w:type="dxa"/>
            <w:hideMark/>
          </w:tcPr>
          <w:p w:rsidR="00B41D00" w:rsidRPr="00B41D00" w:rsidRDefault="00B41D00" w:rsidP="00B41D00">
            <w:pPr>
              <w:rPr>
                <w:b/>
              </w:rPr>
            </w:pPr>
            <w:r w:rsidRPr="00B41D00">
              <w:rPr>
                <w:b/>
              </w:rPr>
              <w:t xml:space="preserve">What type of utility allocation documentation do you send to the units?  </w:t>
            </w:r>
          </w:p>
        </w:tc>
        <w:tc>
          <w:tcPr>
            <w:tcW w:w="1620" w:type="dxa"/>
            <w:hideMark/>
          </w:tcPr>
          <w:p w:rsidR="00B41D00" w:rsidRPr="00C455E2" w:rsidRDefault="00B41D00" w:rsidP="00B41D00">
            <w:r w:rsidRPr="00C455E2">
              <w:t>Monthly spreadsheets on actual usage, calculation of budget</w:t>
            </w:r>
          </w:p>
        </w:tc>
        <w:tc>
          <w:tcPr>
            <w:tcW w:w="1890" w:type="dxa"/>
            <w:hideMark/>
          </w:tcPr>
          <w:p w:rsidR="00B41D00" w:rsidRPr="00C455E2" w:rsidRDefault="00B41D00" w:rsidP="00B41D00">
            <w:r w:rsidRPr="00C455E2">
              <w:t>Provide more than utility - they provide activity base report by items such as financial aid, utility costs, university tax, and revenue items.</w:t>
            </w:r>
          </w:p>
        </w:tc>
        <w:tc>
          <w:tcPr>
            <w:tcW w:w="2070" w:type="dxa"/>
            <w:hideMark/>
          </w:tcPr>
          <w:p w:rsidR="00B41D00" w:rsidRPr="00C455E2" w:rsidRDefault="00B41D00" w:rsidP="00B41D00">
            <w:r w:rsidRPr="00C455E2">
              <w:t>Dashboard provides utility consumption by building for three years.</w:t>
            </w:r>
          </w:p>
        </w:tc>
        <w:tc>
          <w:tcPr>
            <w:tcW w:w="2160" w:type="dxa"/>
            <w:hideMark/>
          </w:tcPr>
          <w:p w:rsidR="00B41D00" w:rsidRPr="00C455E2" w:rsidRDefault="00B41D00" w:rsidP="00B41D00">
            <w:r w:rsidRPr="00C455E2">
              <w:rPr>
                <w:rFonts w:ascii="Courier New" w:hAnsi="Courier New" w:cs="Courier New"/>
              </w:rPr>
              <w:t> </w:t>
            </w:r>
          </w:p>
        </w:tc>
      </w:tr>
      <w:tr w:rsidR="00B41D00" w:rsidRPr="00C455E2" w:rsidTr="00C74E6E">
        <w:trPr>
          <w:trHeight w:val="900"/>
        </w:trPr>
        <w:tc>
          <w:tcPr>
            <w:tcW w:w="2268" w:type="dxa"/>
            <w:hideMark/>
          </w:tcPr>
          <w:p w:rsidR="00B41D00" w:rsidRPr="00B41D00" w:rsidRDefault="00B41D00" w:rsidP="00B41D00">
            <w:pPr>
              <w:rPr>
                <w:b/>
              </w:rPr>
            </w:pPr>
            <w:r w:rsidRPr="00B41D00">
              <w:rPr>
                <w:b/>
              </w:rPr>
              <w:t>How long ago did you implement utility allocation to units?</w:t>
            </w:r>
          </w:p>
        </w:tc>
        <w:tc>
          <w:tcPr>
            <w:tcW w:w="1620" w:type="dxa"/>
            <w:hideMark/>
          </w:tcPr>
          <w:p w:rsidR="00B41D00" w:rsidRPr="00C455E2" w:rsidRDefault="00B41D00" w:rsidP="00B41D00">
            <w:r w:rsidRPr="00C455E2">
              <w:t>2005/2006</w:t>
            </w:r>
          </w:p>
        </w:tc>
        <w:tc>
          <w:tcPr>
            <w:tcW w:w="1890" w:type="dxa"/>
            <w:hideMark/>
          </w:tcPr>
          <w:p w:rsidR="00B41D00" w:rsidRPr="00C455E2" w:rsidRDefault="00B41D00" w:rsidP="00B41D00">
            <w:r w:rsidRPr="00C455E2">
              <w:t>2002/2003</w:t>
            </w:r>
          </w:p>
        </w:tc>
        <w:tc>
          <w:tcPr>
            <w:tcW w:w="2070" w:type="dxa"/>
            <w:hideMark/>
          </w:tcPr>
          <w:p w:rsidR="00B41D00" w:rsidRPr="00C455E2" w:rsidRDefault="00B41D00" w:rsidP="00B41D00">
            <w:proofErr w:type="gramStart"/>
            <w:r w:rsidRPr="00C455E2">
              <w:t>Started  1986</w:t>
            </w:r>
            <w:proofErr w:type="gramEnd"/>
            <w:r w:rsidRPr="00C455E2">
              <w:t xml:space="preserve"> for utility costs only.</w:t>
            </w:r>
          </w:p>
        </w:tc>
        <w:tc>
          <w:tcPr>
            <w:tcW w:w="2160" w:type="dxa"/>
            <w:hideMark/>
          </w:tcPr>
          <w:p w:rsidR="00B41D00" w:rsidRPr="00C455E2" w:rsidRDefault="00B41D00" w:rsidP="00B41D00">
            <w:r w:rsidRPr="00C455E2">
              <w:t>2002</w:t>
            </w:r>
          </w:p>
        </w:tc>
      </w:tr>
      <w:tr w:rsidR="00B41D00" w:rsidRPr="00C455E2" w:rsidTr="00C74E6E">
        <w:trPr>
          <w:trHeight w:val="1200"/>
        </w:trPr>
        <w:tc>
          <w:tcPr>
            <w:tcW w:w="2268" w:type="dxa"/>
            <w:hideMark/>
          </w:tcPr>
          <w:p w:rsidR="00B41D00" w:rsidRPr="00B41D00" w:rsidRDefault="00B41D00" w:rsidP="00B41D00">
            <w:pPr>
              <w:rPr>
                <w:b/>
              </w:rPr>
            </w:pPr>
            <w:r w:rsidRPr="00B41D00">
              <w:rPr>
                <w:b/>
              </w:rPr>
              <w:t xml:space="preserve">Did you implement a pilot program/selected areas/buildings?  If so, how did the pilot group get selected? </w:t>
            </w:r>
          </w:p>
        </w:tc>
        <w:tc>
          <w:tcPr>
            <w:tcW w:w="1620" w:type="dxa"/>
            <w:hideMark/>
          </w:tcPr>
          <w:p w:rsidR="00B41D00" w:rsidRPr="00C455E2" w:rsidRDefault="00B41D00" w:rsidP="00B41D00">
            <w:r w:rsidRPr="00C455E2">
              <w:t>No</w:t>
            </w:r>
          </w:p>
        </w:tc>
        <w:tc>
          <w:tcPr>
            <w:tcW w:w="1890" w:type="dxa"/>
            <w:hideMark/>
          </w:tcPr>
          <w:p w:rsidR="00B41D00" w:rsidRPr="00C455E2" w:rsidRDefault="00B41D00" w:rsidP="00B41D00">
            <w:r w:rsidRPr="00C455E2">
              <w:t>No</w:t>
            </w:r>
          </w:p>
        </w:tc>
        <w:tc>
          <w:tcPr>
            <w:tcW w:w="2070" w:type="dxa"/>
            <w:hideMark/>
          </w:tcPr>
          <w:p w:rsidR="00B41D00" w:rsidRPr="00C455E2" w:rsidRDefault="00B41D00" w:rsidP="00B41D00">
            <w:r w:rsidRPr="00C455E2">
              <w:t>No</w:t>
            </w:r>
          </w:p>
        </w:tc>
        <w:tc>
          <w:tcPr>
            <w:tcW w:w="2160" w:type="dxa"/>
            <w:hideMark/>
          </w:tcPr>
          <w:p w:rsidR="00B41D00" w:rsidRPr="00C455E2" w:rsidRDefault="00B41D00" w:rsidP="00B41D00">
            <w:r w:rsidRPr="00C455E2">
              <w:t>Yes - see above</w:t>
            </w:r>
          </w:p>
        </w:tc>
      </w:tr>
      <w:tr w:rsidR="00B41D00" w:rsidRPr="00C455E2" w:rsidTr="00C74E6E">
        <w:trPr>
          <w:trHeight w:val="1099"/>
        </w:trPr>
        <w:tc>
          <w:tcPr>
            <w:tcW w:w="2268" w:type="dxa"/>
            <w:hideMark/>
          </w:tcPr>
          <w:p w:rsidR="00B41D00" w:rsidRPr="00B41D00" w:rsidRDefault="00B41D00" w:rsidP="00B41D00">
            <w:pPr>
              <w:rPr>
                <w:b/>
              </w:rPr>
            </w:pPr>
            <w:r w:rsidRPr="00B41D00">
              <w:rPr>
                <w:b/>
              </w:rPr>
              <w:lastRenderedPageBreak/>
              <w:t>How long did it take to implement utility project (pilot program if applicable or all units)?</w:t>
            </w:r>
          </w:p>
        </w:tc>
        <w:tc>
          <w:tcPr>
            <w:tcW w:w="1620" w:type="dxa"/>
            <w:hideMark/>
          </w:tcPr>
          <w:p w:rsidR="00B41D00" w:rsidRPr="00C455E2" w:rsidRDefault="00B41D00" w:rsidP="00B41D00">
            <w:r w:rsidRPr="00C455E2">
              <w:t>3 to 4 years</w:t>
            </w:r>
          </w:p>
        </w:tc>
        <w:tc>
          <w:tcPr>
            <w:tcW w:w="1890" w:type="dxa"/>
            <w:hideMark/>
          </w:tcPr>
          <w:p w:rsidR="00B41D00" w:rsidRPr="00C455E2" w:rsidRDefault="00B41D00" w:rsidP="00B41D00">
            <w:r w:rsidRPr="00C455E2">
              <w:t>No answer</w:t>
            </w:r>
          </w:p>
        </w:tc>
        <w:tc>
          <w:tcPr>
            <w:tcW w:w="2070" w:type="dxa"/>
            <w:hideMark/>
          </w:tcPr>
          <w:p w:rsidR="00B41D00" w:rsidRPr="00C455E2" w:rsidRDefault="00B41D00" w:rsidP="00B41D00">
            <w:r w:rsidRPr="00C455E2">
              <w:rPr>
                <w:rFonts w:ascii="Courier New" w:hAnsi="Courier New" w:cs="Courier New"/>
              </w:rPr>
              <w:t> </w:t>
            </w:r>
          </w:p>
        </w:tc>
        <w:tc>
          <w:tcPr>
            <w:tcW w:w="2160" w:type="dxa"/>
            <w:hideMark/>
          </w:tcPr>
          <w:p w:rsidR="00B41D00" w:rsidRPr="00C455E2" w:rsidRDefault="00B41D00" w:rsidP="00B41D00">
            <w:r w:rsidRPr="00C455E2">
              <w:t xml:space="preserve">Pilot period of 6 months </w:t>
            </w:r>
          </w:p>
        </w:tc>
      </w:tr>
      <w:tr w:rsidR="00B41D00" w:rsidRPr="00C455E2" w:rsidTr="00C74E6E">
        <w:trPr>
          <w:trHeight w:val="2375"/>
        </w:trPr>
        <w:tc>
          <w:tcPr>
            <w:tcW w:w="2268" w:type="dxa"/>
            <w:hideMark/>
          </w:tcPr>
          <w:p w:rsidR="00B41D00" w:rsidRPr="00B41D00" w:rsidRDefault="00B41D00" w:rsidP="00B41D00">
            <w:pPr>
              <w:rPr>
                <w:b/>
              </w:rPr>
            </w:pPr>
            <w:r w:rsidRPr="00B41D00">
              <w:rPr>
                <w:b/>
              </w:rPr>
              <w:t>Did you align this project with energy conservation activities?</w:t>
            </w:r>
          </w:p>
        </w:tc>
        <w:tc>
          <w:tcPr>
            <w:tcW w:w="1620" w:type="dxa"/>
            <w:hideMark/>
          </w:tcPr>
          <w:p w:rsidR="00B41D00" w:rsidRPr="00C455E2" w:rsidRDefault="00B41D00" w:rsidP="00B41D00">
            <w:r w:rsidRPr="00C455E2">
              <w:t>Yes, either funded by s/c or plant fund</w:t>
            </w:r>
          </w:p>
        </w:tc>
        <w:tc>
          <w:tcPr>
            <w:tcW w:w="1890" w:type="dxa"/>
            <w:hideMark/>
          </w:tcPr>
          <w:p w:rsidR="00B41D00" w:rsidRPr="00C455E2" w:rsidRDefault="00B41D00" w:rsidP="00B41D00">
            <w:r w:rsidRPr="00C455E2">
              <w:t xml:space="preserve">Planet Blue Project came later </w:t>
            </w:r>
          </w:p>
        </w:tc>
        <w:tc>
          <w:tcPr>
            <w:tcW w:w="2070" w:type="dxa"/>
            <w:hideMark/>
          </w:tcPr>
          <w:p w:rsidR="00B41D00" w:rsidRPr="00C455E2" w:rsidRDefault="00B41D00" w:rsidP="00B41D00">
            <w:r w:rsidRPr="00C455E2">
              <w:rPr>
                <w:rFonts w:ascii="Courier New" w:hAnsi="Courier New" w:cs="Courier New"/>
              </w:rPr>
              <w:t> </w:t>
            </w:r>
          </w:p>
        </w:tc>
        <w:tc>
          <w:tcPr>
            <w:tcW w:w="2160" w:type="dxa"/>
            <w:hideMark/>
          </w:tcPr>
          <w:p w:rsidR="00B41D00" w:rsidRPr="00C455E2" w:rsidRDefault="00B41D00" w:rsidP="00B41D00">
            <w:r w:rsidRPr="00C455E2">
              <w:t xml:space="preserve">This was </w:t>
            </w:r>
            <w:proofErr w:type="gramStart"/>
            <w:r w:rsidRPr="00C455E2">
              <w:t>consider</w:t>
            </w:r>
            <w:proofErr w:type="gramEnd"/>
            <w:r w:rsidRPr="00C455E2">
              <w:t xml:space="preserve"> an energy conservation incentive program because end users were dictating or were accountable for their energy use.</w:t>
            </w:r>
          </w:p>
        </w:tc>
      </w:tr>
      <w:tr w:rsidR="00B41D00" w:rsidRPr="00C455E2" w:rsidTr="00C74E6E">
        <w:trPr>
          <w:trHeight w:val="1200"/>
        </w:trPr>
        <w:tc>
          <w:tcPr>
            <w:tcW w:w="2268" w:type="dxa"/>
            <w:hideMark/>
          </w:tcPr>
          <w:p w:rsidR="00B41D00" w:rsidRPr="00B41D00" w:rsidRDefault="00B41D00" w:rsidP="00B41D00">
            <w:pPr>
              <w:rPr>
                <w:b/>
              </w:rPr>
            </w:pPr>
            <w:r w:rsidRPr="00B41D00">
              <w:rPr>
                <w:b/>
              </w:rPr>
              <w:t>Who was involved in the project management team?</w:t>
            </w:r>
          </w:p>
        </w:tc>
        <w:tc>
          <w:tcPr>
            <w:tcW w:w="1620" w:type="dxa"/>
            <w:hideMark/>
          </w:tcPr>
          <w:p w:rsidR="00B41D00" w:rsidRPr="00C455E2" w:rsidRDefault="00B41D00" w:rsidP="00B41D00">
            <w:r w:rsidRPr="00C455E2">
              <w:rPr>
                <w:rFonts w:ascii="Courier New" w:hAnsi="Courier New" w:cs="Courier New"/>
              </w:rPr>
              <w:t> </w:t>
            </w:r>
          </w:p>
        </w:tc>
        <w:tc>
          <w:tcPr>
            <w:tcW w:w="1890" w:type="dxa"/>
            <w:hideMark/>
          </w:tcPr>
          <w:p w:rsidR="00B41D00" w:rsidRPr="00C455E2" w:rsidRDefault="00B41D00" w:rsidP="00B41D00">
            <w:r w:rsidRPr="00C455E2">
              <w:t>Initial group was FP&amp;M, Budget, Financial Analysis</w:t>
            </w:r>
          </w:p>
        </w:tc>
        <w:tc>
          <w:tcPr>
            <w:tcW w:w="2070" w:type="dxa"/>
            <w:hideMark/>
          </w:tcPr>
          <w:p w:rsidR="00B41D00" w:rsidRPr="00C455E2" w:rsidRDefault="00B41D00" w:rsidP="00B41D00">
            <w:r w:rsidRPr="00C455E2">
              <w:rPr>
                <w:rFonts w:ascii="Courier New" w:hAnsi="Courier New" w:cs="Courier New"/>
              </w:rPr>
              <w:t> </w:t>
            </w:r>
          </w:p>
        </w:tc>
        <w:tc>
          <w:tcPr>
            <w:tcW w:w="2160" w:type="dxa"/>
            <w:hideMark/>
          </w:tcPr>
          <w:p w:rsidR="00B41D00" w:rsidRPr="00C455E2" w:rsidRDefault="00B41D00" w:rsidP="00B41D00">
            <w:r w:rsidRPr="00C455E2">
              <w:rPr>
                <w:rFonts w:ascii="Courier New" w:hAnsi="Courier New" w:cs="Courier New"/>
              </w:rPr>
              <w:t> </w:t>
            </w:r>
          </w:p>
        </w:tc>
      </w:tr>
      <w:tr w:rsidR="00B41D00" w:rsidRPr="00C455E2" w:rsidTr="00C74E6E">
        <w:trPr>
          <w:trHeight w:val="1394"/>
        </w:trPr>
        <w:tc>
          <w:tcPr>
            <w:tcW w:w="2268" w:type="dxa"/>
            <w:hideMark/>
          </w:tcPr>
          <w:p w:rsidR="00B41D00" w:rsidRPr="00B41D00" w:rsidRDefault="00B41D00" w:rsidP="00B41D00">
            <w:pPr>
              <w:rPr>
                <w:b/>
              </w:rPr>
            </w:pPr>
            <w:r w:rsidRPr="00B41D00">
              <w:rPr>
                <w:b/>
              </w:rPr>
              <w:t>Did you get outside consultants to assist in the implementation of the utility project?</w:t>
            </w:r>
          </w:p>
        </w:tc>
        <w:tc>
          <w:tcPr>
            <w:tcW w:w="1620" w:type="dxa"/>
            <w:hideMark/>
          </w:tcPr>
          <w:p w:rsidR="00B41D00" w:rsidRPr="00C455E2" w:rsidRDefault="00B41D00" w:rsidP="00B41D00">
            <w:r w:rsidRPr="00C455E2">
              <w:rPr>
                <w:rFonts w:ascii="Courier New" w:hAnsi="Courier New" w:cs="Courier New"/>
              </w:rPr>
              <w:t> </w:t>
            </w:r>
          </w:p>
        </w:tc>
        <w:tc>
          <w:tcPr>
            <w:tcW w:w="1890" w:type="dxa"/>
            <w:hideMark/>
          </w:tcPr>
          <w:p w:rsidR="00B41D00" w:rsidRPr="00C455E2" w:rsidRDefault="00B41D00" w:rsidP="00B41D00">
            <w:r w:rsidRPr="00C455E2">
              <w:t>No</w:t>
            </w:r>
          </w:p>
        </w:tc>
        <w:tc>
          <w:tcPr>
            <w:tcW w:w="2070" w:type="dxa"/>
            <w:hideMark/>
          </w:tcPr>
          <w:p w:rsidR="00B41D00" w:rsidRPr="00C455E2" w:rsidRDefault="00B41D00" w:rsidP="00B41D00">
            <w:r w:rsidRPr="00C455E2">
              <w:rPr>
                <w:rFonts w:ascii="Courier New" w:hAnsi="Courier New" w:cs="Courier New"/>
              </w:rPr>
              <w:t> </w:t>
            </w:r>
          </w:p>
        </w:tc>
        <w:tc>
          <w:tcPr>
            <w:tcW w:w="2160" w:type="dxa"/>
            <w:hideMark/>
          </w:tcPr>
          <w:p w:rsidR="00B41D00" w:rsidRPr="00C455E2" w:rsidRDefault="00B41D00" w:rsidP="00B41D00">
            <w:r w:rsidRPr="00C455E2">
              <w:t>No</w:t>
            </w:r>
          </w:p>
        </w:tc>
      </w:tr>
      <w:tr w:rsidR="00B41D00" w:rsidRPr="00C455E2" w:rsidTr="00C74E6E">
        <w:trPr>
          <w:trHeight w:val="1099"/>
        </w:trPr>
        <w:tc>
          <w:tcPr>
            <w:tcW w:w="2268" w:type="dxa"/>
            <w:hideMark/>
          </w:tcPr>
          <w:p w:rsidR="00B41D00" w:rsidRPr="00B41D00" w:rsidRDefault="00B41D00" w:rsidP="00B41D00">
            <w:pPr>
              <w:rPr>
                <w:b/>
              </w:rPr>
            </w:pPr>
            <w:r w:rsidRPr="00B41D00">
              <w:rPr>
                <w:b/>
              </w:rPr>
              <w:t>What downfalls did you experience during implementation?</w:t>
            </w:r>
          </w:p>
        </w:tc>
        <w:tc>
          <w:tcPr>
            <w:tcW w:w="1620" w:type="dxa"/>
            <w:hideMark/>
          </w:tcPr>
          <w:p w:rsidR="00B41D00" w:rsidRPr="00C455E2" w:rsidRDefault="00B41D00" w:rsidP="00B41D00">
            <w:r w:rsidRPr="00C455E2">
              <w:rPr>
                <w:rFonts w:ascii="Courier New" w:hAnsi="Courier New" w:cs="Courier New"/>
              </w:rPr>
              <w:t> </w:t>
            </w:r>
          </w:p>
        </w:tc>
        <w:tc>
          <w:tcPr>
            <w:tcW w:w="1890" w:type="dxa"/>
            <w:hideMark/>
          </w:tcPr>
          <w:p w:rsidR="00B41D00" w:rsidRPr="00C455E2" w:rsidRDefault="00B41D00" w:rsidP="00B41D00">
            <w:r w:rsidRPr="00C455E2">
              <w:rPr>
                <w:rFonts w:ascii="Courier New" w:hAnsi="Courier New" w:cs="Courier New"/>
              </w:rPr>
              <w:t> </w:t>
            </w:r>
          </w:p>
        </w:tc>
        <w:tc>
          <w:tcPr>
            <w:tcW w:w="2070" w:type="dxa"/>
            <w:hideMark/>
          </w:tcPr>
          <w:p w:rsidR="00B41D00" w:rsidRPr="00C455E2" w:rsidRDefault="00B41D00" w:rsidP="00B41D00">
            <w:r w:rsidRPr="00C455E2">
              <w:rPr>
                <w:rFonts w:ascii="Courier New" w:hAnsi="Courier New" w:cs="Courier New"/>
              </w:rPr>
              <w:t> </w:t>
            </w:r>
          </w:p>
        </w:tc>
        <w:tc>
          <w:tcPr>
            <w:tcW w:w="2160" w:type="dxa"/>
            <w:hideMark/>
          </w:tcPr>
          <w:p w:rsidR="00B41D00" w:rsidRPr="00C455E2" w:rsidRDefault="00B41D00" w:rsidP="00B41D00">
            <w:r w:rsidRPr="00C455E2">
              <w:t>Crisis mode of operation.</w:t>
            </w:r>
          </w:p>
        </w:tc>
      </w:tr>
      <w:tr w:rsidR="00B41D00" w:rsidRPr="00C455E2" w:rsidTr="00C74E6E">
        <w:trPr>
          <w:trHeight w:val="1394"/>
        </w:trPr>
        <w:tc>
          <w:tcPr>
            <w:tcW w:w="2268" w:type="dxa"/>
            <w:hideMark/>
          </w:tcPr>
          <w:p w:rsidR="00B41D00" w:rsidRPr="00B41D00" w:rsidRDefault="00B41D00" w:rsidP="00B41D00">
            <w:pPr>
              <w:rPr>
                <w:b/>
              </w:rPr>
            </w:pPr>
            <w:r w:rsidRPr="00B41D00">
              <w:rPr>
                <w:b/>
              </w:rPr>
              <w:t>How did you communicate this change to units?</w:t>
            </w:r>
          </w:p>
        </w:tc>
        <w:tc>
          <w:tcPr>
            <w:tcW w:w="1620" w:type="dxa"/>
            <w:hideMark/>
          </w:tcPr>
          <w:p w:rsidR="00B41D00" w:rsidRPr="00C455E2" w:rsidRDefault="00B41D00" w:rsidP="00B41D00">
            <w:r w:rsidRPr="00C455E2">
              <w:t xml:space="preserve">Got </w:t>
            </w:r>
            <w:proofErr w:type="spellStart"/>
            <w:r w:rsidRPr="00C455E2">
              <w:t>buyin</w:t>
            </w:r>
            <w:proofErr w:type="spellEnd"/>
            <w:r w:rsidRPr="00C455E2">
              <w:t xml:space="preserve"> by making all calculations very transparent</w:t>
            </w:r>
          </w:p>
        </w:tc>
        <w:tc>
          <w:tcPr>
            <w:tcW w:w="1890" w:type="dxa"/>
            <w:hideMark/>
          </w:tcPr>
          <w:p w:rsidR="00B41D00" w:rsidRPr="00C455E2" w:rsidRDefault="00B41D00" w:rsidP="00B41D00">
            <w:proofErr w:type="spellStart"/>
            <w:r w:rsidRPr="00C455E2">
              <w:t>Wil</w:t>
            </w:r>
            <w:proofErr w:type="spellEnd"/>
            <w:r w:rsidRPr="00C455E2">
              <w:t xml:space="preserve"> worked in Social Work at the time.  He said that units accepted the change. </w:t>
            </w:r>
          </w:p>
        </w:tc>
        <w:tc>
          <w:tcPr>
            <w:tcW w:w="2070" w:type="dxa"/>
            <w:hideMark/>
          </w:tcPr>
          <w:p w:rsidR="00B41D00" w:rsidRPr="00C455E2" w:rsidRDefault="00B41D00" w:rsidP="00B41D00">
            <w:r w:rsidRPr="00C455E2">
              <w:rPr>
                <w:rFonts w:ascii="Courier New" w:hAnsi="Courier New" w:cs="Courier New"/>
              </w:rPr>
              <w:t> </w:t>
            </w:r>
          </w:p>
        </w:tc>
        <w:tc>
          <w:tcPr>
            <w:tcW w:w="2160" w:type="dxa"/>
            <w:hideMark/>
          </w:tcPr>
          <w:p w:rsidR="00B41D00" w:rsidRPr="00C455E2" w:rsidRDefault="00B41D00" w:rsidP="00B41D00">
            <w:r w:rsidRPr="00C455E2">
              <w:t>Provost was behind change.</w:t>
            </w:r>
          </w:p>
        </w:tc>
      </w:tr>
      <w:tr w:rsidR="00B41D00" w:rsidRPr="00C455E2" w:rsidTr="00C74E6E">
        <w:trPr>
          <w:trHeight w:val="2780"/>
        </w:trPr>
        <w:tc>
          <w:tcPr>
            <w:tcW w:w="2268" w:type="dxa"/>
            <w:hideMark/>
          </w:tcPr>
          <w:p w:rsidR="00B41D00" w:rsidRPr="00B41D00" w:rsidRDefault="00B41D00" w:rsidP="00B41D00">
            <w:pPr>
              <w:rPr>
                <w:b/>
              </w:rPr>
            </w:pPr>
            <w:r w:rsidRPr="00B41D00">
              <w:rPr>
                <w:b/>
              </w:rPr>
              <w:lastRenderedPageBreak/>
              <w:t>How did your university develop an initial rate and base usage?</w:t>
            </w:r>
          </w:p>
        </w:tc>
        <w:tc>
          <w:tcPr>
            <w:tcW w:w="1620" w:type="dxa"/>
            <w:hideMark/>
          </w:tcPr>
          <w:p w:rsidR="00B41D00" w:rsidRPr="00C455E2" w:rsidRDefault="00B41D00" w:rsidP="00B41D00">
            <w:r w:rsidRPr="00C455E2">
              <w:rPr>
                <w:rFonts w:ascii="Courier New" w:hAnsi="Courier New" w:cs="Courier New"/>
              </w:rPr>
              <w:t> </w:t>
            </w:r>
          </w:p>
        </w:tc>
        <w:tc>
          <w:tcPr>
            <w:tcW w:w="1890" w:type="dxa"/>
            <w:hideMark/>
          </w:tcPr>
          <w:p w:rsidR="00B41D00" w:rsidRPr="00C455E2" w:rsidRDefault="00B41D00" w:rsidP="00B41D00">
            <w:proofErr w:type="gramStart"/>
            <w:r w:rsidRPr="00C455E2">
              <w:t>Units</w:t>
            </w:r>
            <w:proofErr w:type="gramEnd"/>
            <w:r w:rsidRPr="00C455E2">
              <w:t xml:space="preserve"> budgets were restated as an activity base budget with comparison of their original incremental base budget.</w:t>
            </w:r>
          </w:p>
        </w:tc>
        <w:tc>
          <w:tcPr>
            <w:tcW w:w="2070" w:type="dxa"/>
            <w:hideMark/>
          </w:tcPr>
          <w:p w:rsidR="00B41D00" w:rsidRPr="00C455E2" w:rsidRDefault="00B41D00" w:rsidP="00B41D00">
            <w:r w:rsidRPr="00C455E2">
              <w:t>This university goes beyond utility allocation.</w:t>
            </w:r>
          </w:p>
        </w:tc>
        <w:tc>
          <w:tcPr>
            <w:tcW w:w="2160" w:type="dxa"/>
            <w:hideMark/>
          </w:tcPr>
          <w:p w:rsidR="00B41D00" w:rsidRPr="00C455E2" w:rsidRDefault="00B41D00" w:rsidP="00B41D00">
            <w:r w:rsidRPr="00C455E2">
              <w:t>Developed kilowatts rates, consumption based on 5 year historical trend.  Then budget was allocated at high level.  Deans have the flexibility of allocating to their departments.</w:t>
            </w:r>
          </w:p>
        </w:tc>
      </w:tr>
      <w:tr w:rsidR="00B41D00" w:rsidRPr="00C455E2" w:rsidTr="00C74E6E">
        <w:trPr>
          <w:trHeight w:val="584"/>
        </w:trPr>
        <w:tc>
          <w:tcPr>
            <w:tcW w:w="2268" w:type="dxa"/>
            <w:hideMark/>
          </w:tcPr>
          <w:p w:rsidR="00B41D00" w:rsidRPr="00B41D00" w:rsidRDefault="00B41D00" w:rsidP="00B41D00">
            <w:pPr>
              <w:rPr>
                <w:b/>
              </w:rPr>
            </w:pPr>
            <w:r w:rsidRPr="00B41D00">
              <w:rPr>
                <w:b/>
              </w:rPr>
              <w:t>Can you share you project work plan?</w:t>
            </w:r>
          </w:p>
        </w:tc>
        <w:tc>
          <w:tcPr>
            <w:tcW w:w="1620" w:type="dxa"/>
            <w:hideMark/>
          </w:tcPr>
          <w:p w:rsidR="00B41D00" w:rsidRPr="00C455E2" w:rsidRDefault="00B41D00" w:rsidP="00B41D00">
            <w:r w:rsidRPr="00C455E2">
              <w:rPr>
                <w:rFonts w:ascii="Courier New" w:hAnsi="Courier New" w:cs="Courier New"/>
              </w:rPr>
              <w:t> </w:t>
            </w:r>
          </w:p>
        </w:tc>
        <w:tc>
          <w:tcPr>
            <w:tcW w:w="1890" w:type="dxa"/>
            <w:hideMark/>
          </w:tcPr>
          <w:p w:rsidR="00B41D00" w:rsidRPr="00C455E2" w:rsidRDefault="00B41D00" w:rsidP="00B41D00">
            <w:r w:rsidRPr="00C455E2">
              <w:t>N/A</w:t>
            </w:r>
          </w:p>
        </w:tc>
        <w:tc>
          <w:tcPr>
            <w:tcW w:w="2070" w:type="dxa"/>
            <w:hideMark/>
          </w:tcPr>
          <w:p w:rsidR="00B41D00" w:rsidRPr="00C455E2" w:rsidRDefault="00B41D00" w:rsidP="00B41D00">
            <w:r w:rsidRPr="00C455E2">
              <w:t>N/A</w:t>
            </w:r>
          </w:p>
        </w:tc>
        <w:tc>
          <w:tcPr>
            <w:tcW w:w="2160" w:type="dxa"/>
            <w:hideMark/>
          </w:tcPr>
          <w:p w:rsidR="00B41D00" w:rsidRPr="00C455E2" w:rsidRDefault="00B41D00" w:rsidP="00B41D00">
            <w:r w:rsidRPr="00C455E2">
              <w:t>N/A</w:t>
            </w:r>
          </w:p>
        </w:tc>
      </w:tr>
      <w:tr w:rsidR="00B41D00" w:rsidRPr="00CB0DFB" w:rsidTr="00C74E6E">
        <w:trPr>
          <w:trHeight w:val="2618"/>
        </w:trPr>
        <w:tc>
          <w:tcPr>
            <w:tcW w:w="2268" w:type="dxa"/>
            <w:hideMark/>
          </w:tcPr>
          <w:p w:rsidR="00B41D00" w:rsidRPr="00B41D00" w:rsidRDefault="00B41D00" w:rsidP="00B41D00">
            <w:pPr>
              <w:rPr>
                <w:b/>
              </w:rPr>
            </w:pPr>
            <w:r w:rsidRPr="00B41D00">
              <w:rPr>
                <w:b/>
              </w:rPr>
              <w:t>Systems:   Energy, Space, and Accounting</w:t>
            </w:r>
          </w:p>
        </w:tc>
        <w:tc>
          <w:tcPr>
            <w:tcW w:w="1620" w:type="dxa"/>
            <w:hideMark/>
          </w:tcPr>
          <w:p w:rsidR="00B41D00" w:rsidRPr="00C455E2" w:rsidRDefault="00B41D00" w:rsidP="00B41D00">
            <w:r w:rsidRPr="00C455E2">
              <w:t xml:space="preserve">Asset Work - Work Management System </w:t>
            </w:r>
          </w:p>
        </w:tc>
        <w:tc>
          <w:tcPr>
            <w:tcW w:w="1890" w:type="dxa"/>
            <w:hideMark/>
          </w:tcPr>
          <w:p w:rsidR="00B41D00" w:rsidRPr="00C455E2" w:rsidRDefault="00B41D00" w:rsidP="00B41D00">
            <w:r w:rsidRPr="00C455E2">
              <w:t>Space system is extremely detail.  Utility costs are track by building.</w:t>
            </w:r>
          </w:p>
        </w:tc>
        <w:tc>
          <w:tcPr>
            <w:tcW w:w="2070" w:type="dxa"/>
            <w:hideMark/>
          </w:tcPr>
          <w:p w:rsidR="00B41D00" w:rsidRPr="00C455E2" w:rsidRDefault="00B41D00" w:rsidP="00B41D00">
            <w:r w:rsidRPr="00C455E2">
              <w:t xml:space="preserve">Energy system is integrated into Famous which is tied into the billing program. This system also includes space data.  </w:t>
            </w:r>
          </w:p>
        </w:tc>
        <w:tc>
          <w:tcPr>
            <w:tcW w:w="2160" w:type="dxa"/>
            <w:hideMark/>
          </w:tcPr>
          <w:p w:rsidR="00B41D00" w:rsidRPr="00C455E2" w:rsidRDefault="00B41D00" w:rsidP="00B41D00">
            <w:r w:rsidRPr="00C455E2">
              <w:t xml:space="preserve">Uses a space information database.  Needs a more robust tool for managing allocation.  The utility </w:t>
            </w:r>
            <w:proofErr w:type="gramStart"/>
            <w:r w:rsidRPr="00C455E2">
              <w:t>system is a homegrown system and are</w:t>
            </w:r>
            <w:proofErr w:type="gramEnd"/>
            <w:r w:rsidRPr="00C455E2">
              <w:t xml:space="preserve"> looking into replacing.</w:t>
            </w:r>
          </w:p>
        </w:tc>
      </w:tr>
      <w:tr w:rsidR="00B41D00" w:rsidRPr="00CB0DFB" w:rsidTr="00C74E6E">
        <w:trPr>
          <w:trHeight w:val="989"/>
        </w:trPr>
        <w:tc>
          <w:tcPr>
            <w:tcW w:w="2268" w:type="dxa"/>
            <w:hideMark/>
          </w:tcPr>
          <w:p w:rsidR="00B41D00" w:rsidRPr="00B41D00" w:rsidRDefault="00B41D00" w:rsidP="00B41D00">
            <w:pPr>
              <w:rPr>
                <w:b/>
              </w:rPr>
            </w:pPr>
            <w:r w:rsidRPr="00B41D00">
              <w:rPr>
                <w:b/>
              </w:rPr>
              <w:t>Did you utilize any other systems - external or in-house?</w:t>
            </w:r>
          </w:p>
        </w:tc>
        <w:tc>
          <w:tcPr>
            <w:tcW w:w="1620" w:type="dxa"/>
            <w:hideMark/>
          </w:tcPr>
          <w:p w:rsidR="00B41D00" w:rsidRPr="00C455E2" w:rsidRDefault="00B41D00" w:rsidP="00B41D00">
            <w:r w:rsidRPr="00C455E2">
              <w:t>No</w:t>
            </w:r>
          </w:p>
        </w:tc>
        <w:tc>
          <w:tcPr>
            <w:tcW w:w="1890" w:type="dxa"/>
            <w:hideMark/>
          </w:tcPr>
          <w:p w:rsidR="00B41D00" w:rsidRPr="00C455E2" w:rsidRDefault="00B41D00" w:rsidP="00B41D00">
            <w:r w:rsidRPr="00C455E2">
              <w:rPr>
                <w:rFonts w:ascii="Courier New" w:hAnsi="Courier New" w:cs="Courier New"/>
              </w:rPr>
              <w:t> </w:t>
            </w:r>
          </w:p>
        </w:tc>
        <w:tc>
          <w:tcPr>
            <w:tcW w:w="2070" w:type="dxa"/>
            <w:hideMark/>
          </w:tcPr>
          <w:p w:rsidR="00B41D00" w:rsidRPr="00C455E2" w:rsidRDefault="00B41D00" w:rsidP="00B41D00">
            <w:r w:rsidRPr="00C455E2">
              <w:t>No</w:t>
            </w:r>
          </w:p>
        </w:tc>
        <w:tc>
          <w:tcPr>
            <w:tcW w:w="2160" w:type="dxa"/>
            <w:hideMark/>
          </w:tcPr>
          <w:p w:rsidR="00B41D00" w:rsidRPr="00C455E2" w:rsidRDefault="00B41D00" w:rsidP="00B41D00">
            <w:r w:rsidRPr="00C455E2">
              <w:t>See above</w:t>
            </w:r>
          </w:p>
        </w:tc>
      </w:tr>
      <w:tr w:rsidR="00B41D00" w:rsidRPr="00CB0DFB" w:rsidTr="00C74E6E">
        <w:trPr>
          <w:trHeight w:val="782"/>
        </w:trPr>
        <w:tc>
          <w:tcPr>
            <w:tcW w:w="2268" w:type="dxa"/>
            <w:hideMark/>
          </w:tcPr>
          <w:p w:rsidR="00B41D00" w:rsidRPr="00B41D00" w:rsidRDefault="00B41D00" w:rsidP="00B41D00">
            <w:pPr>
              <w:rPr>
                <w:b/>
              </w:rPr>
            </w:pPr>
            <w:r w:rsidRPr="00B41D00">
              <w:rPr>
                <w:b/>
              </w:rPr>
              <w:t>What were the software requirements?</w:t>
            </w:r>
          </w:p>
        </w:tc>
        <w:tc>
          <w:tcPr>
            <w:tcW w:w="1620" w:type="dxa"/>
            <w:hideMark/>
          </w:tcPr>
          <w:p w:rsidR="00B41D00" w:rsidRPr="00C455E2" w:rsidRDefault="00B41D00" w:rsidP="00B41D00">
            <w:r w:rsidRPr="00C455E2">
              <w:rPr>
                <w:rFonts w:ascii="Courier New" w:hAnsi="Courier New" w:cs="Courier New"/>
              </w:rPr>
              <w:t> </w:t>
            </w:r>
          </w:p>
        </w:tc>
        <w:tc>
          <w:tcPr>
            <w:tcW w:w="1890" w:type="dxa"/>
            <w:hideMark/>
          </w:tcPr>
          <w:p w:rsidR="00B41D00" w:rsidRPr="00C455E2" w:rsidRDefault="00B41D00" w:rsidP="00B41D00">
            <w:r w:rsidRPr="00C455E2">
              <w:rPr>
                <w:rFonts w:ascii="Courier New" w:hAnsi="Courier New" w:cs="Courier New"/>
              </w:rPr>
              <w:t> </w:t>
            </w:r>
          </w:p>
        </w:tc>
        <w:tc>
          <w:tcPr>
            <w:tcW w:w="2070" w:type="dxa"/>
            <w:hideMark/>
          </w:tcPr>
          <w:p w:rsidR="00B41D00" w:rsidRPr="00C455E2" w:rsidRDefault="00B41D00" w:rsidP="00B41D00">
            <w:r w:rsidRPr="00C455E2">
              <w:t>N/A</w:t>
            </w:r>
          </w:p>
        </w:tc>
        <w:tc>
          <w:tcPr>
            <w:tcW w:w="2160" w:type="dxa"/>
            <w:hideMark/>
          </w:tcPr>
          <w:p w:rsidR="00B41D00" w:rsidRPr="00C455E2" w:rsidRDefault="00B41D00" w:rsidP="00B41D00">
            <w:r w:rsidRPr="00C455E2">
              <w:rPr>
                <w:rFonts w:ascii="Courier New" w:hAnsi="Courier New" w:cs="Courier New"/>
              </w:rPr>
              <w:t> </w:t>
            </w:r>
          </w:p>
        </w:tc>
      </w:tr>
      <w:tr w:rsidR="00B41D00" w:rsidRPr="00CB0DFB" w:rsidTr="00C74E6E">
        <w:trPr>
          <w:trHeight w:val="1099"/>
        </w:trPr>
        <w:tc>
          <w:tcPr>
            <w:tcW w:w="2268" w:type="dxa"/>
            <w:hideMark/>
          </w:tcPr>
          <w:p w:rsidR="00B41D00" w:rsidRPr="00B41D00" w:rsidRDefault="00B41D00" w:rsidP="00B41D00">
            <w:pPr>
              <w:rPr>
                <w:b/>
              </w:rPr>
            </w:pPr>
            <w:r w:rsidRPr="00B41D00">
              <w:rPr>
                <w:b/>
              </w:rPr>
              <w:t>How many people support the facilities utilities and energy management unit?</w:t>
            </w:r>
          </w:p>
        </w:tc>
        <w:tc>
          <w:tcPr>
            <w:tcW w:w="1620" w:type="dxa"/>
            <w:hideMark/>
          </w:tcPr>
          <w:p w:rsidR="00B41D00" w:rsidRPr="00C455E2" w:rsidRDefault="00B41D00" w:rsidP="00B41D00">
            <w:r w:rsidRPr="00C455E2">
              <w:t>2 support staff</w:t>
            </w:r>
          </w:p>
        </w:tc>
        <w:tc>
          <w:tcPr>
            <w:tcW w:w="1890" w:type="dxa"/>
            <w:hideMark/>
          </w:tcPr>
          <w:p w:rsidR="00B41D00" w:rsidRPr="00C455E2" w:rsidRDefault="00B41D00" w:rsidP="00B41D00">
            <w:r w:rsidRPr="00C455E2">
              <w:rPr>
                <w:rFonts w:ascii="Courier New" w:hAnsi="Courier New" w:cs="Courier New"/>
              </w:rPr>
              <w:t> </w:t>
            </w:r>
          </w:p>
        </w:tc>
        <w:tc>
          <w:tcPr>
            <w:tcW w:w="2070" w:type="dxa"/>
            <w:hideMark/>
          </w:tcPr>
          <w:p w:rsidR="00B41D00" w:rsidRPr="00C455E2" w:rsidRDefault="00B41D00" w:rsidP="00B41D00">
            <w:r w:rsidRPr="00C455E2">
              <w:rPr>
                <w:rFonts w:ascii="Courier New" w:hAnsi="Courier New" w:cs="Courier New"/>
              </w:rPr>
              <w:t> </w:t>
            </w:r>
          </w:p>
        </w:tc>
        <w:tc>
          <w:tcPr>
            <w:tcW w:w="2160" w:type="dxa"/>
            <w:hideMark/>
          </w:tcPr>
          <w:p w:rsidR="00B41D00" w:rsidRPr="00C455E2" w:rsidRDefault="00B41D00" w:rsidP="00B41D00">
            <w:r w:rsidRPr="00C455E2">
              <w:rPr>
                <w:rFonts w:ascii="Courier New" w:hAnsi="Courier New" w:cs="Courier New"/>
              </w:rPr>
              <w:t> </w:t>
            </w:r>
          </w:p>
        </w:tc>
      </w:tr>
      <w:tr w:rsidR="00B41D00" w:rsidRPr="00C455E2" w:rsidTr="00C74E6E">
        <w:trPr>
          <w:trHeight w:val="1790"/>
        </w:trPr>
        <w:tc>
          <w:tcPr>
            <w:tcW w:w="2268" w:type="dxa"/>
            <w:hideMark/>
          </w:tcPr>
          <w:p w:rsidR="00B41D00" w:rsidRPr="00B41D00" w:rsidRDefault="00B41D00" w:rsidP="00B41D00">
            <w:pPr>
              <w:rPr>
                <w:b/>
              </w:rPr>
            </w:pPr>
            <w:r w:rsidRPr="00B41D00">
              <w:rPr>
                <w:b/>
              </w:rPr>
              <w:t>What changes or best practices occurred after implementation?</w:t>
            </w:r>
          </w:p>
        </w:tc>
        <w:tc>
          <w:tcPr>
            <w:tcW w:w="1620" w:type="dxa"/>
            <w:hideMark/>
          </w:tcPr>
          <w:p w:rsidR="00B41D00" w:rsidRPr="00C455E2" w:rsidRDefault="00B41D00" w:rsidP="00B41D00">
            <w:r w:rsidRPr="00C455E2">
              <w:rPr>
                <w:rFonts w:ascii="Courier New" w:hAnsi="Courier New" w:cs="Courier New"/>
              </w:rPr>
              <w:t> </w:t>
            </w:r>
          </w:p>
        </w:tc>
        <w:tc>
          <w:tcPr>
            <w:tcW w:w="1890" w:type="dxa"/>
            <w:hideMark/>
          </w:tcPr>
          <w:p w:rsidR="00B41D00" w:rsidRPr="00C455E2" w:rsidRDefault="00B41D00" w:rsidP="00B41D00">
            <w:r w:rsidRPr="00C455E2">
              <w:t>Model was simple and equitable so no changes occurred</w:t>
            </w:r>
          </w:p>
        </w:tc>
        <w:tc>
          <w:tcPr>
            <w:tcW w:w="2070" w:type="dxa"/>
            <w:hideMark/>
          </w:tcPr>
          <w:p w:rsidR="00B41D00" w:rsidRPr="00C455E2" w:rsidRDefault="00B41D00" w:rsidP="00B41D00">
            <w:r w:rsidRPr="00C455E2">
              <w:rPr>
                <w:rFonts w:ascii="Courier New" w:hAnsi="Courier New" w:cs="Courier New"/>
              </w:rPr>
              <w:t> </w:t>
            </w:r>
          </w:p>
        </w:tc>
        <w:tc>
          <w:tcPr>
            <w:tcW w:w="2160" w:type="dxa"/>
            <w:hideMark/>
          </w:tcPr>
          <w:p w:rsidR="00B41D00" w:rsidRPr="00C455E2" w:rsidRDefault="00B41D00" w:rsidP="00B41D00">
            <w:r w:rsidRPr="00C455E2">
              <w:t xml:space="preserve">One major complaint has been </w:t>
            </w:r>
            <w:proofErr w:type="gramStart"/>
            <w:r w:rsidRPr="00C455E2">
              <w:t>to</w:t>
            </w:r>
            <w:proofErr w:type="gramEnd"/>
            <w:r w:rsidRPr="00C455E2">
              <w:t xml:space="preserve"> heavy IT related use.  Overtime, had to add increase usage because of this.</w:t>
            </w:r>
          </w:p>
        </w:tc>
      </w:tr>
      <w:tr w:rsidR="00B41D00" w:rsidRPr="00C455E2" w:rsidTr="00C74E6E">
        <w:trPr>
          <w:trHeight w:val="1097"/>
        </w:trPr>
        <w:tc>
          <w:tcPr>
            <w:tcW w:w="2268" w:type="dxa"/>
            <w:hideMark/>
          </w:tcPr>
          <w:p w:rsidR="00B41D00" w:rsidRPr="00B41D00" w:rsidRDefault="00B41D00" w:rsidP="00B41D00">
            <w:pPr>
              <w:rPr>
                <w:b/>
              </w:rPr>
            </w:pPr>
            <w:r w:rsidRPr="00B41D00">
              <w:rPr>
                <w:b/>
              </w:rPr>
              <w:lastRenderedPageBreak/>
              <w:t>What would you of change or done differently during implementation?</w:t>
            </w:r>
          </w:p>
        </w:tc>
        <w:tc>
          <w:tcPr>
            <w:tcW w:w="1620" w:type="dxa"/>
            <w:hideMark/>
          </w:tcPr>
          <w:p w:rsidR="00B41D00" w:rsidRPr="00C455E2" w:rsidRDefault="00B41D00" w:rsidP="00B41D00">
            <w:r w:rsidRPr="00C455E2">
              <w:rPr>
                <w:rFonts w:ascii="Courier New" w:hAnsi="Courier New" w:cs="Courier New"/>
              </w:rPr>
              <w:t> </w:t>
            </w:r>
          </w:p>
        </w:tc>
        <w:tc>
          <w:tcPr>
            <w:tcW w:w="1890" w:type="dxa"/>
            <w:hideMark/>
          </w:tcPr>
          <w:p w:rsidR="00B41D00" w:rsidRPr="00C455E2" w:rsidRDefault="00B41D00" w:rsidP="00B41D00">
            <w:r w:rsidRPr="00C455E2">
              <w:t>None</w:t>
            </w:r>
          </w:p>
        </w:tc>
        <w:tc>
          <w:tcPr>
            <w:tcW w:w="2070" w:type="dxa"/>
            <w:hideMark/>
          </w:tcPr>
          <w:p w:rsidR="00B41D00" w:rsidRPr="00C455E2" w:rsidRDefault="00B41D00" w:rsidP="00B41D00">
            <w:r w:rsidRPr="00C455E2">
              <w:rPr>
                <w:rFonts w:ascii="Courier New" w:hAnsi="Courier New" w:cs="Courier New"/>
              </w:rPr>
              <w:t> </w:t>
            </w:r>
          </w:p>
        </w:tc>
        <w:tc>
          <w:tcPr>
            <w:tcW w:w="2160" w:type="dxa"/>
            <w:hideMark/>
          </w:tcPr>
          <w:p w:rsidR="00B41D00" w:rsidRPr="00C455E2" w:rsidRDefault="00B41D00" w:rsidP="00B41D00">
            <w:r w:rsidRPr="00C455E2">
              <w:t xml:space="preserve">Need a more robust system for managing utility allocation.   </w:t>
            </w:r>
          </w:p>
        </w:tc>
      </w:tr>
      <w:tr w:rsidR="00B41D00" w:rsidRPr="00C455E2" w:rsidTr="00C74E6E">
        <w:trPr>
          <w:trHeight w:val="1493"/>
        </w:trPr>
        <w:tc>
          <w:tcPr>
            <w:tcW w:w="2268" w:type="dxa"/>
            <w:hideMark/>
          </w:tcPr>
          <w:p w:rsidR="00B41D00" w:rsidRPr="00B41D00" w:rsidRDefault="00B41D00" w:rsidP="00B41D00">
            <w:pPr>
              <w:rPr>
                <w:b/>
              </w:rPr>
            </w:pPr>
            <w:r w:rsidRPr="00B41D00">
              <w:rPr>
                <w:b/>
              </w:rPr>
              <w:t>Do you have post committees?</w:t>
            </w:r>
          </w:p>
        </w:tc>
        <w:tc>
          <w:tcPr>
            <w:tcW w:w="1620" w:type="dxa"/>
            <w:hideMark/>
          </w:tcPr>
          <w:p w:rsidR="00B41D00" w:rsidRPr="00C455E2" w:rsidRDefault="00B41D00" w:rsidP="00B41D00">
            <w:r w:rsidRPr="00C455E2">
              <w:rPr>
                <w:rFonts w:ascii="Courier New" w:hAnsi="Courier New" w:cs="Courier New"/>
              </w:rPr>
              <w:t> </w:t>
            </w:r>
          </w:p>
        </w:tc>
        <w:tc>
          <w:tcPr>
            <w:tcW w:w="1890" w:type="dxa"/>
            <w:hideMark/>
          </w:tcPr>
          <w:p w:rsidR="00B41D00" w:rsidRPr="00C455E2" w:rsidRDefault="00B41D00" w:rsidP="00B41D00">
            <w:r w:rsidRPr="00C455E2">
              <w:t>Yes, Utility Studying group and Rate Setting Board</w:t>
            </w:r>
          </w:p>
        </w:tc>
        <w:tc>
          <w:tcPr>
            <w:tcW w:w="2070" w:type="dxa"/>
            <w:hideMark/>
          </w:tcPr>
          <w:p w:rsidR="00B41D00" w:rsidRPr="00C455E2" w:rsidRDefault="00B41D00" w:rsidP="00B41D00">
            <w:r w:rsidRPr="00C455E2">
              <w:t>Yes, Budget Advisory Group that approve the final utility rates.</w:t>
            </w:r>
          </w:p>
        </w:tc>
        <w:tc>
          <w:tcPr>
            <w:tcW w:w="2160" w:type="dxa"/>
            <w:hideMark/>
          </w:tcPr>
          <w:p w:rsidR="00B41D00" w:rsidRPr="00C455E2" w:rsidRDefault="00B41D00" w:rsidP="00B41D00">
            <w:r w:rsidRPr="00C455E2">
              <w:t>Yes - Advisory Board.  There is an appeal process where the budget office has to approve or denied.</w:t>
            </w:r>
          </w:p>
        </w:tc>
      </w:tr>
      <w:tr w:rsidR="00B41D00" w:rsidRPr="00C455E2" w:rsidTr="00C74E6E">
        <w:trPr>
          <w:trHeight w:val="1250"/>
        </w:trPr>
        <w:tc>
          <w:tcPr>
            <w:tcW w:w="2268" w:type="dxa"/>
            <w:hideMark/>
          </w:tcPr>
          <w:p w:rsidR="00B41D00" w:rsidRPr="00B41D00" w:rsidRDefault="00B41D00" w:rsidP="00B41D00">
            <w:pPr>
              <w:rPr>
                <w:b/>
              </w:rPr>
            </w:pPr>
            <w:r w:rsidRPr="00B41D00">
              <w:rPr>
                <w:b/>
              </w:rPr>
              <w:t>How often to provide utility reports to units?</w:t>
            </w:r>
          </w:p>
        </w:tc>
        <w:tc>
          <w:tcPr>
            <w:tcW w:w="1620" w:type="dxa"/>
            <w:noWrap/>
            <w:hideMark/>
          </w:tcPr>
          <w:p w:rsidR="00B41D00" w:rsidRPr="00C455E2" w:rsidRDefault="00B41D00" w:rsidP="00B41D00">
            <w:r w:rsidRPr="00C455E2">
              <w:rPr>
                <w:rFonts w:ascii="Courier New" w:hAnsi="Courier New" w:cs="Courier New"/>
              </w:rPr>
              <w:t> </w:t>
            </w:r>
          </w:p>
        </w:tc>
        <w:tc>
          <w:tcPr>
            <w:tcW w:w="1890" w:type="dxa"/>
            <w:noWrap/>
            <w:hideMark/>
          </w:tcPr>
          <w:p w:rsidR="00B41D00" w:rsidRPr="00C455E2" w:rsidRDefault="00B41D00" w:rsidP="00B41D00">
            <w:r w:rsidRPr="00C455E2">
              <w:t>Quarterly</w:t>
            </w:r>
          </w:p>
        </w:tc>
        <w:tc>
          <w:tcPr>
            <w:tcW w:w="2070" w:type="dxa"/>
            <w:hideMark/>
          </w:tcPr>
          <w:p w:rsidR="00B41D00" w:rsidRPr="00C455E2" w:rsidRDefault="00B41D00" w:rsidP="00B41D00">
            <w:r w:rsidRPr="00C455E2">
              <w:t>Dashboard available</w:t>
            </w:r>
          </w:p>
        </w:tc>
        <w:tc>
          <w:tcPr>
            <w:tcW w:w="2160" w:type="dxa"/>
            <w:hideMark/>
          </w:tcPr>
          <w:p w:rsidR="00B41D00" w:rsidRPr="00C455E2" w:rsidRDefault="00B41D00" w:rsidP="00B41D00">
            <w:r w:rsidRPr="00C455E2">
              <w:t xml:space="preserve">Monthly reports are provided in detail and summary and will </w:t>
            </w:r>
            <w:proofErr w:type="gramStart"/>
            <w:r w:rsidRPr="00C455E2">
              <w:t>share .</w:t>
            </w:r>
            <w:proofErr w:type="gramEnd"/>
            <w:r w:rsidRPr="00C455E2">
              <w:t xml:space="preserve"> </w:t>
            </w:r>
          </w:p>
        </w:tc>
      </w:tr>
    </w:tbl>
    <w:p w:rsidR="00AB4B1C" w:rsidRPr="00AB4B1C" w:rsidRDefault="00AB4B1C" w:rsidP="00B41D00"/>
    <w:sectPr w:rsidR="00AB4B1C" w:rsidRPr="00AB4B1C" w:rsidSect="00C130FA">
      <w:headerReference w:type="default" r:id="rId18"/>
      <w:footerReference w:type="default" r:id="rId19"/>
      <w:pgSz w:w="12240" w:h="15840" w:code="1"/>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 w:author="Andrew Billing" w:date="2012-01-26T14:44:00Z" w:initials="AB">
    <w:p w:rsidR="00B41D00" w:rsidRDefault="00B41D00" w:rsidP="00B41D00">
      <w:pPr>
        <w:pStyle w:val="CommentText"/>
      </w:pPr>
      <w:r>
        <w:rPr>
          <w:rStyle w:val="CommentReference"/>
        </w:rPr>
        <w:annotationRef/>
      </w:r>
      <w:r>
        <w:t>Ricardo</w:t>
      </w:r>
    </w:p>
    <w:p w:rsidR="00B41D00" w:rsidRPr="00F8306D" w:rsidRDefault="00B41D00" w:rsidP="00B41D00">
      <w:pPr>
        <w:pStyle w:val="CommentText"/>
      </w:pPr>
      <w:r>
        <w:rPr>
          <w:b/>
        </w:rPr>
        <w:t xml:space="preserve">COMMENT </w:t>
      </w:r>
      <w:r>
        <w:t xml:space="preserve">We </w:t>
      </w:r>
      <w:r w:rsidRPr="00F8306D">
        <w:t>will need to have Larry describe specifically what standard utility rates are</w:t>
      </w:r>
    </w:p>
  </w:comment>
  <w:comment w:id="17" w:author="Andrew Billing" w:date="2012-01-26T16:14:00Z" w:initials="AB">
    <w:p w:rsidR="00BB28DF" w:rsidRDefault="00BB28DF" w:rsidP="00BB28DF">
      <w:pPr>
        <w:pStyle w:val="CommentText"/>
        <w:rPr>
          <w:b/>
        </w:rPr>
      </w:pPr>
      <w:r>
        <w:rPr>
          <w:rStyle w:val="CommentReference"/>
        </w:rPr>
        <w:annotationRef/>
      </w:r>
      <w:r>
        <w:rPr>
          <w:b/>
        </w:rPr>
        <w:t>Andrew:</w:t>
      </w:r>
    </w:p>
    <w:p w:rsidR="00BB28DF" w:rsidRPr="00BB28DF" w:rsidRDefault="00BB28DF">
      <w:pPr>
        <w:pStyle w:val="CommentText"/>
        <w:rPr>
          <w:b/>
        </w:rPr>
      </w:pPr>
      <w:r>
        <w:t>LARRY: CAN YOU BULLET OUT A BRIEF LIST HERE OF WHAT YOU TAKE INTO ACCOUNT WHEN FORECASTING RATES?</w:t>
      </w:r>
    </w:p>
  </w:comment>
  <w:comment w:id="25" w:author="Andrew Billing" w:date="2012-01-26T14:44:00Z" w:initials="AB">
    <w:p w:rsidR="00B41D00" w:rsidRDefault="00B41D00" w:rsidP="00B41D00">
      <w:pPr>
        <w:pStyle w:val="CommentText"/>
      </w:pPr>
      <w:r>
        <w:rPr>
          <w:rStyle w:val="CommentReference"/>
        </w:rPr>
        <w:annotationRef/>
      </w:r>
      <w:r>
        <w:t>Bob</w:t>
      </w:r>
    </w:p>
    <w:p w:rsidR="00B41D00" w:rsidRPr="009C4759" w:rsidRDefault="00B41D00" w:rsidP="00B41D00">
      <w:pPr>
        <w:pStyle w:val="CommentText"/>
      </w:pPr>
      <w:r>
        <w:rPr>
          <w:b/>
        </w:rPr>
        <w:t xml:space="preserve">COMMENT </w:t>
      </w:r>
      <w:r>
        <w:t>We need to be sure to provide this advantage to all onboarding units in the future to be fair.</w:t>
      </w:r>
    </w:p>
  </w:comment>
  <w:comment w:id="28" w:author="Andrew Billing" w:date="2012-01-26T14:44:00Z" w:initials="AB">
    <w:p w:rsidR="00B41D00" w:rsidRDefault="00B41D00" w:rsidP="00B41D00">
      <w:pPr>
        <w:pStyle w:val="CommentText"/>
      </w:pPr>
      <w:r>
        <w:rPr>
          <w:rStyle w:val="CommentReference"/>
        </w:rPr>
        <w:annotationRef/>
      </w:r>
      <w:r>
        <w:t>Celeste</w:t>
      </w:r>
    </w:p>
    <w:p w:rsidR="00B41D00" w:rsidRPr="009C4759" w:rsidRDefault="00B41D00" w:rsidP="00B41D00">
      <w:pPr>
        <w:pStyle w:val="CommentText"/>
      </w:pPr>
      <w:r>
        <w:rPr>
          <w:b/>
        </w:rPr>
        <w:t xml:space="preserve">QUESTION </w:t>
      </w:r>
      <w:r w:rsidRPr="009C4759">
        <w:t xml:space="preserve">Why was the salary cost just $10,000 less than Larry Fodor.  The salary cost seemed to be too high for the </w:t>
      </w:r>
      <w:proofErr w:type="spellStart"/>
      <w:r w:rsidRPr="009C4759">
        <w:t>Asst</w:t>
      </w:r>
      <w:proofErr w:type="spellEnd"/>
      <w:r w:rsidRPr="009C4759">
        <w:t xml:space="preserve"> Director position.</w:t>
      </w:r>
      <w:r w:rsidRPr="009C4759">
        <w:rPr>
          <w:b/>
        </w:rPr>
        <w:t xml:space="preserve">  </w:t>
      </w:r>
    </w:p>
  </w:comment>
  <w:comment w:id="29" w:author="Andrew Billing" w:date="2012-01-26T14:44:00Z" w:initials="AB">
    <w:p w:rsidR="00B41D00" w:rsidRDefault="00B41D00" w:rsidP="00B41D00">
      <w:pPr>
        <w:pStyle w:val="CommentText"/>
      </w:pPr>
      <w:r>
        <w:rPr>
          <w:rStyle w:val="CommentReference"/>
        </w:rPr>
        <w:annotationRef/>
      </w:r>
      <w:r>
        <w:t>Celeste</w:t>
      </w:r>
    </w:p>
    <w:p w:rsidR="00B41D00" w:rsidRDefault="00B41D00" w:rsidP="00B41D00">
      <w:pPr>
        <w:pStyle w:val="CommentText"/>
      </w:pPr>
      <w:r>
        <w:rPr>
          <w:b/>
        </w:rPr>
        <w:t xml:space="preserve">COMMENT </w:t>
      </w:r>
      <w:r w:rsidRPr="009C4759">
        <w:t>It</w:t>
      </w:r>
      <w:r>
        <w:t xml:space="preserve"> should be clear that proposed “Accountant” </w:t>
      </w:r>
      <w:r w:rsidRPr="009C4759">
        <w:t>will be responsible for actual monthly utility allocation.  OBPA will be responsible for utility budget allocations based on the approved utility rate.</w:t>
      </w:r>
    </w:p>
  </w:comment>
  <w:comment w:id="31" w:author="Andrew Billing" w:date="2012-01-26T14:44:00Z" w:initials="AB">
    <w:p w:rsidR="00B41D00" w:rsidRDefault="00B41D00" w:rsidP="00B41D00">
      <w:pPr>
        <w:pStyle w:val="CommentText"/>
      </w:pPr>
      <w:r>
        <w:rPr>
          <w:rStyle w:val="CommentReference"/>
        </w:rPr>
        <w:annotationRef/>
      </w:r>
      <w:r>
        <w:t>Celeste</w:t>
      </w:r>
    </w:p>
    <w:p w:rsidR="00B41D00" w:rsidRPr="009C4759" w:rsidRDefault="00B41D00" w:rsidP="00B41D00">
      <w:pPr>
        <w:pStyle w:val="CommentText"/>
        <w:rPr>
          <w:b/>
        </w:rPr>
      </w:pPr>
      <w:r>
        <w:rPr>
          <w:b/>
        </w:rPr>
        <w:t xml:space="preserve">QUESTION </w:t>
      </w:r>
      <w:r w:rsidRPr="009C4759">
        <w:t>Will auxiliary units be able to utilize this fund?   I really think we need to discuss this since they are more in a position to fund these types of expenditures by increasing the rate they charge for their services.</w:t>
      </w:r>
    </w:p>
  </w:comment>
  <w:comment w:id="32" w:author="Andrew Billing" w:date="2012-01-26T14:44:00Z" w:initials="AB">
    <w:p w:rsidR="00B41D00" w:rsidRDefault="00B41D00" w:rsidP="00B41D00">
      <w:pPr>
        <w:pStyle w:val="CommentText"/>
      </w:pPr>
      <w:r>
        <w:rPr>
          <w:rStyle w:val="CommentReference"/>
        </w:rPr>
        <w:annotationRef/>
      </w:r>
      <w:r>
        <w:t>Andrew</w:t>
      </w:r>
    </w:p>
    <w:p w:rsidR="00B41D00" w:rsidRPr="009C4759" w:rsidRDefault="00B41D00" w:rsidP="00B41D00">
      <w:pPr>
        <w:pStyle w:val="CommentText"/>
      </w:pPr>
      <w:r>
        <w:rPr>
          <w:b/>
        </w:rPr>
        <w:t xml:space="preserve">COMMENT </w:t>
      </w:r>
      <w:r>
        <w:t xml:space="preserve">Auxiliaries should, at the very least, be responsible for paying for Operational Costs.  </w:t>
      </w:r>
    </w:p>
  </w:comment>
  <w:comment w:id="33" w:author="Andrew Billing" w:date="2012-01-26T14:44:00Z" w:initials="AB">
    <w:p w:rsidR="00B41D00" w:rsidRDefault="00B41D00" w:rsidP="00B41D00">
      <w:pPr>
        <w:pStyle w:val="CommentText"/>
      </w:pPr>
      <w:r>
        <w:rPr>
          <w:rStyle w:val="CommentReference"/>
        </w:rPr>
        <w:annotationRef/>
      </w:r>
      <w:r>
        <w:t>Ricardo</w:t>
      </w:r>
    </w:p>
    <w:p w:rsidR="00B41D00" w:rsidRDefault="00B41D00" w:rsidP="00B41D00">
      <w:pPr>
        <w:pStyle w:val="CommentText"/>
      </w:pPr>
      <w:r>
        <w:rPr>
          <w:b/>
        </w:rPr>
        <w:t xml:space="preserve">QUESTION </w:t>
      </w:r>
      <w:r>
        <w:t>When will this fund begin?  I</w:t>
      </w:r>
      <w:r w:rsidRPr="001E6334">
        <w:t>n fiscal 2013?  If so, Larry will need to include an analysis of the estimated amount of start-up funds and the justification</w:t>
      </w:r>
      <w:r>
        <w:t xml:space="preserve"> </w:t>
      </w:r>
      <w:r w:rsidRPr="001E6334">
        <w:t>ECMs</w:t>
      </w:r>
    </w:p>
  </w:comment>
  <w:comment w:id="34" w:author="Andrew Billing" w:date="2012-01-26T14:44:00Z" w:initials="AB">
    <w:p w:rsidR="00B41D00" w:rsidRDefault="00B41D00" w:rsidP="00B41D00">
      <w:pPr>
        <w:pStyle w:val="CommentText"/>
      </w:pPr>
      <w:r>
        <w:rPr>
          <w:rStyle w:val="CommentReference"/>
        </w:rPr>
        <w:annotationRef/>
      </w:r>
      <w:r>
        <w:t>Ricardo</w:t>
      </w:r>
    </w:p>
    <w:p w:rsidR="00B41D00" w:rsidRPr="00734340" w:rsidRDefault="00B41D00" w:rsidP="00B41D00">
      <w:pPr>
        <w:pStyle w:val="CommentText"/>
      </w:pPr>
      <w:r>
        <w:rPr>
          <w:b/>
        </w:rPr>
        <w:t xml:space="preserve">COMMENT </w:t>
      </w:r>
      <w:r>
        <w:t>T</w:t>
      </w:r>
      <w:r w:rsidRPr="00734340">
        <w:t>his might be easier to follow, if an example of the fund flows and types of project was provided as an appendix</w:t>
      </w:r>
      <w:r>
        <w:t>.</w:t>
      </w:r>
    </w:p>
  </w:comment>
  <w:comment w:id="35" w:author="Andrew Billing" w:date="2012-01-26T16:25:00Z" w:initials="AB">
    <w:p w:rsidR="00B41D00" w:rsidRDefault="00B41D00" w:rsidP="00B41D00">
      <w:pPr>
        <w:pStyle w:val="CommentText"/>
      </w:pPr>
      <w:r>
        <w:rPr>
          <w:rStyle w:val="CommentReference"/>
        </w:rPr>
        <w:annotationRef/>
      </w:r>
      <w:r w:rsidR="000E1E03">
        <w:t>Andrew</w:t>
      </w:r>
    </w:p>
    <w:p w:rsidR="000E1E03" w:rsidRPr="009C4759" w:rsidRDefault="000E1E03" w:rsidP="00B41D00">
      <w:pPr>
        <w:pStyle w:val="CommentText"/>
      </w:pPr>
      <w:r w:rsidRPr="000E1E03">
        <w:rPr>
          <w:b/>
        </w:rPr>
        <w:t>Larry</w:t>
      </w:r>
      <w:r>
        <w:t>: What is the timing on this if we estimate savings to be at 3% per year?</w:t>
      </w:r>
    </w:p>
  </w:comment>
  <w:comment w:id="37" w:author="Andrew Billing" w:date="2012-01-26T14:44:00Z" w:initials="AB">
    <w:p w:rsidR="00B41D00" w:rsidRDefault="00B41D00" w:rsidP="00B41D00">
      <w:pPr>
        <w:pStyle w:val="CommentText"/>
      </w:pPr>
      <w:r>
        <w:rPr>
          <w:rStyle w:val="CommentReference"/>
        </w:rPr>
        <w:annotationRef/>
      </w:r>
      <w:r>
        <w:t>Ricardo</w:t>
      </w:r>
    </w:p>
    <w:p w:rsidR="00B41D00" w:rsidRDefault="00B41D00" w:rsidP="00B41D00">
      <w:pPr>
        <w:pStyle w:val="CommentText"/>
      </w:pPr>
      <w:r>
        <w:rPr>
          <w:b/>
        </w:rPr>
        <w:t xml:space="preserve">COMMENT </w:t>
      </w:r>
      <w:r w:rsidRPr="00734340">
        <w:t xml:space="preserve">Larry will need to add an example of a proposed rate calculation.  Rick and Jim particularly will have to believe in the rate structure because they will be the ones having to defend it to the President and Rob </w:t>
      </w:r>
      <w:proofErr w:type="spellStart"/>
      <w:r w:rsidRPr="00734340">
        <w:t>Kohrman</w:t>
      </w:r>
      <w:proofErr w:type="spellEnd"/>
      <w:r w:rsidRPr="00734340">
        <w:t xml:space="preserve"> of why the Team is proposing to increase </w:t>
      </w:r>
      <w:r>
        <w:t>the overall University’s budget</w:t>
      </w:r>
    </w:p>
  </w:comment>
  <w:comment w:id="40" w:author="Andrew Billing" w:date="2012-01-26T14:44:00Z" w:initials="AB">
    <w:p w:rsidR="00B41D00" w:rsidRDefault="00B41D00" w:rsidP="00B41D00">
      <w:pPr>
        <w:pStyle w:val="CommentText"/>
      </w:pPr>
      <w:r>
        <w:rPr>
          <w:rStyle w:val="CommentReference"/>
        </w:rPr>
        <w:annotationRef/>
      </w:r>
      <w:r w:rsidRPr="00A80A7A">
        <w:t>Andrew</w:t>
      </w:r>
    </w:p>
    <w:p w:rsidR="00B41D00" w:rsidRPr="00A80A7A" w:rsidRDefault="00B41D00" w:rsidP="00B41D00">
      <w:pPr>
        <w:pStyle w:val="CommentText"/>
      </w:pPr>
      <w:r>
        <w:rPr>
          <w:b/>
        </w:rPr>
        <w:t xml:space="preserve">COMMENT/QUESTION </w:t>
      </w:r>
      <w:r>
        <w:t xml:space="preserve">What will be provided to the departments in terms of advice on how to cut down energy usage?  Maybe talk about how the Team is looking into integrating components of the UM Planet Blue initiative and this will be designed over the next few months and a pilot within itself using the pilot buildings as the test group? </w:t>
      </w:r>
    </w:p>
  </w:comment>
  <w:comment w:id="42" w:author="Andrew Billing" w:date="2012-01-26T14:44:00Z" w:initials="AB">
    <w:p w:rsidR="00B41D00" w:rsidRDefault="00B41D00" w:rsidP="00B41D00">
      <w:pPr>
        <w:pStyle w:val="CommentText"/>
      </w:pPr>
      <w:r>
        <w:rPr>
          <w:rStyle w:val="CommentReference"/>
        </w:rPr>
        <w:annotationRef/>
      </w:r>
      <w:r>
        <w:t>Andrew</w:t>
      </w:r>
    </w:p>
    <w:p w:rsidR="00B41D00" w:rsidRPr="00A80A7A" w:rsidRDefault="00B41D00" w:rsidP="00B41D00">
      <w:pPr>
        <w:pStyle w:val="CommentText"/>
      </w:pPr>
      <w:r w:rsidRPr="008F3401">
        <w:rPr>
          <w:b/>
        </w:rPr>
        <w:t xml:space="preserve">COMMENT/QUESTION </w:t>
      </w:r>
      <w:r>
        <w:t xml:space="preserve">What is the plan for communicating with the three pilot units during the pilot phase to learn how the program is going—gathering feedback from them (qualitative and quantitative) to see what is working and what isn’t and what to change for the full roll out in the future.  </w:t>
      </w:r>
    </w:p>
  </w:comment>
  <w:comment w:id="44" w:author="Andrew Billing" w:date="2012-01-26T16:51:00Z" w:initials="AB">
    <w:p w:rsidR="009B52A1" w:rsidRDefault="009B52A1">
      <w:pPr>
        <w:pStyle w:val="CommentText"/>
      </w:pPr>
      <w:r>
        <w:rPr>
          <w:rStyle w:val="CommentReference"/>
        </w:rPr>
        <w:annotationRef/>
      </w:r>
      <w:r>
        <w:t>ANDREW</w:t>
      </w:r>
    </w:p>
    <w:p w:rsidR="009B52A1" w:rsidRDefault="009B52A1">
      <w:pPr>
        <w:pStyle w:val="CommentText"/>
      </w:pPr>
      <w:r>
        <w:t>We need to explain why they aren’t eligible to participate…</w:t>
      </w:r>
    </w:p>
  </w:comment>
  <w:comment w:id="51" w:author="Andrew Billing" w:date="2012-01-26T18:21:00Z" w:initials="AB">
    <w:p w:rsidR="00B41D00" w:rsidRDefault="00B41D00" w:rsidP="00B41D00">
      <w:pPr>
        <w:pStyle w:val="CommentText"/>
      </w:pPr>
      <w:r>
        <w:rPr>
          <w:rStyle w:val="CommentReference"/>
        </w:rPr>
        <w:annotationRef/>
      </w:r>
      <w:r>
        <w:t xml:space="preserve">Who would be in a position to make this </w:t>
      </w:r>
      <w:r w:rsidR="00384781">
        <w:t>appointment on behalf of the business officers</w:t>
      </w:r>
      <w:r>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D32" w:rsidRDefault="00DA6D32" w:rsidP="00B41D00">
      <w:r>
        <w:separator/>
      </w:r>
    </w:p>
  </w:endnote>
  <w:endnote w:type="continuationSeparator" w:id="0">
    <w:p w:rsidR="00DA6D32" w:rsidRDefault="00DA6D32" w:rsidP="00B41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Stone Sans">
    <w:panose1 w:val="00000000000000000000"/>
    <w:charset w:val="00"/>
    <w:family w:val="modern"/>
    <w:notTrueType/>
    <w:pitch w:val="variable"/>
    <w:sig w:usb0="800000AF" w:usb1="40000048" w:usb2="00000000" w:usb3="00000000" w:csb0="00000111" w:csb1="00000000"/>
  </w:font>
  <w:font w:name="Arial">
    <w:panose1 w:val="020B0604020202020204"/>
    <w:charset w:val="00"/>
    <w:family w:val="swiss"/>
    <w:pitch w:val="variable"/>
    <w:sig w:usb0="20002A87" w:usb1="00000000" w:usb2="00000000" w:usb3="00000000" w:csb0="000001FF" w:csb1="00000000"/>
  </w:font>
  <w:font w:name="SymbolMT">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D00" w:rsidRPr="000712E8" w:rsidRDefault="00B41D00" w:rsidP="00B41D00">
    <w:pPr>
      <w:pStyle w:val="Footer"/>
    </w:pPr>
    <w:r w:rsidRPr="000712E8">
      <w:t>Confidential</w:t>
    </w:r>
  </w:p>
  <w:p w:rsidR="00B41D00" w:rsidRPr="000712E8" w:rsidRDefault="00B41D00" w:rsidP="00B41D00">
    <w:pPr>
      <w:pStyle w:val="Footer"/>
    </w:pPr>
    <w:r w:rsidRPr="000712E8">
      <w:t>Last Updated:</w:t>
    </w:r>
    <w:r>
      <w:t xml:space="preserve"> </w:t>
    </w:r>
    <w:r>
      <w:fldChar w:fldCharType="begin"/>
    </w:r>
    <w:r>
      <w:instrText xml:space="preserve"> DATE \@ "M/d/yyyy" </w:instrText>
    </w:r>
    <w:r>
      <w:fldChar w:fldCharType="separate"/>
    </w:r>
    <w:r w:rsidR="00282EEB">
      <w:rPr>
        <w:noProof/>
      </w:rPr>
      <w:t>2/1/2012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D32" w:rsidRDefault="00DA6D32" w:rsidP="00B41D00">
      <w:r>
        <w:separator/>
      </w:r>
    </w:p>
  </w:footnote>
  <w:footnote w:type="continuationSeparator" w:id="0">
    <w:p w:rsidR="00DA6D32" w:rsidRDefault="00DA6D32" w:rsidP="00B41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D00" w:rsidRDefault="00B41D00" w:rsidP="00B41D00">
    <w:pPr>
      <w:pStyle w:val="Header"/>
    </w:pPr>
    <w:r>
      <w:rPr>
        <w:noProof/>
      </w:rPr>
      <w:drawing>
        <wp:inline distT="0" distB="0" distL="0" distR="0" wp14:anchorId="0DF94E4C" wp14:editId="303D654B">
          <wp:extent cx="802178" cy="32419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ft Stamp.jpg"/>
                  <pic:cNvPicPr/>
                </pic:nvPicPr>
                <pic:blipFill>
                  <a:blip r:embed="rId1">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802178" cy="3241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C1C91"/>
    <w:multiLevelType w:val="hybridMultilevel"/>
    <w:tmpl w:val="1130C0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AC58C6"/>
    <w:multiLevelType w:val="hybridMultilevel"/>
    <w:tmpl w:val="E94238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DBC2385"/>
    <w:multiLevelType w:val="hybridMultilevel"/>
    <w:tmpl w:val="9A1A8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B020BE"/>
    <w:multiLevelType w:val="hybridMultilevel"/>
    <w:tmpl w:val="E716F978"/>
    <w:lvl w:ilvl="0" w:tplc="9904BC36">
      <w:numFmt w:val="bullet"/>
      <w:lvlText w:val="•"/>
      <w:lvlJc w:val="left"/>
      <w:pPr>
        <w:ind w:left="720" w:hanging="360"/>
      </w:pPr>
      <w:rPr>
        <w:rFonts w:ascii="ITC Stone Sans" w:eastAsiaTheme="minorHAnsi" w:hAnsi="ITC Stone San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16E0B"/>
    <w:multiLevelType w:val="multilevel"/>
    <w:tmpl w:val="1CA0A75A"/>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720" w:hanging="720"/>
      </w:pPr>
      <w:rPr>
        <w:rFonts w:hint="default"/>
      </w:rPr>
    </w:lvl>
    <w:lvl w:ilvl="2">
      <w:start w:val="1"/>
      <w:numFmt w:val="decimal"/>
      <w:pStyle w:val="Heading3"/>
      <w:isLgl/>
      <w:lvlText w:val="%1.%2.%3"/>
      <w:lvlJc w:val="left"/>
      <w:pPr>
        <w:ind w:left="0" w:firstLine="0"/>
      </w:pPr>
      <w:rPr>
        <w:rFonts w:hint="default"/>
        <w:sz w:val="24"/>
        <w:szCs w:val="24"/>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5">
    <w:nsid w:val="1AD105A8"/>
    <w:multiLevelType w:val="hybridMultilevel"/>
    <w:tmpl w:val="CB3AFD6E"/>
    <w:lvl w:ilvl="0" w:tplc="3DF4265A">
      <w:start w:val="1"/>
      <w:numFmt w:val="decimal"/>
      <w:lvlText w:val="%1."/>
      <w:lvlJc w:val="left"/>
      <w:pPr>
        <w:ind w:left="360" w:hanging="360"/>
      </w:pPr>
      <w:rPr>
        <w:rFonts w:hint="default"/>
      </w:rPr>
    </w:lvl>
    <w:lvl w:ilvl="1" w:tplc="4266CC16">
      <w:start w:val="1"/>
      <w:numFmt w:val="decimal"/>
      <w:lvlText w:val="%2.1"/>
      <w:lvlJc w:val="left"/>
      <w:pPr>
        <w:ind w:left="1080" w:hanging="360"/>
      </w:pPr>
      <w:rPr>
        <w:rFonts w:hint="default"/>
      </w:rPr>
    </w:lvl>
    <w:lvl w:ilvl="2" w:tplc="F1C2405E">
      <w:start w:val="1"/>
      <w:numFmt w:val="decimal"/>
      <w:lvlText w:val="%3.1.1."/>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D6A2F0E"/>
    <w:multiLevelType w:val="hybridMultilevel"/>
    <w:tmpl w:val="EF5EA36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664C06"/>
    <w:multiLevelType w:val="hybridMultilevel"/>
    <w:tmpl w:val="79148FD2"/>
    <w:lvl w:ilvl="0" w:tplc="6890BF80">
      <w:start w:val="4"/>
      <w:numFmt w:val="upperLetter"/>
      <w:lvlText w:val="Appendix %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8D0B7F"/>
    <w:multiLevelType w:val="hybridMultilevel"/>
    <w:tmpl w:val="5B6A8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DF3EBC"/>
    <w:multiLevelType w:val="hybridMultilevel"/>
    <w:tmpl w:val="BC34B262"/>
    <w:lvl w:ilvl="0" w:tplc="F996868A">
      <w:start w:val="1"/>
      <w:numFmt w:val="lowerLetter"/>
      <w:lvlText w:val="%1."/>
      <w:lvlJc w:val="left"/>
      <w:pPr>
        <w:ind w:left="720" w:hanging="360"/>
      </w:pPr>
      <w:rPr>
        <w:rFonts w:ascii="ITC Stone Sans" w:eastAsiaTheme="minorHAnsi" w:hAnsi="ITC Stone Sans"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92277F"/>
    <w:multiLevelType w:val="multilevel"/>
    <w:tmpl w:val="3EC80622"/>
    <w:lvl w:ilvl="0">
      <w:start w:val="1"/>
      <w:numFmt w:val="lowerLetter"/>
      <w:lvlText w:val="%1)"/>
      <w:lvlJc w:val="left"/>
      <w:pPr>
        <w:ind w:left="720" w:hanging="360"/>
      </w:pPr>
      <w:rPr>
        <w:rFonts w:hint="default"/>
      </w:rPr>
    </w:lvl>
    <w:lvl w:ilvl="1">
      <w:start w:val="1"/>
      <w:numFmt w:val="bullet"/>
      <w:lvlText w:val=""/>
      <w:lvlJc w:val="left"/>
      <w:pPr>
        <w:ind w:left="1440" w:hanging="360"/>
      </w:pPr>
      <w:rPr>
        <w:rFonts w:ascii="Symbol" w:hAnsi="Symbo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2EB059A6"/>
    <w:multiLevelType w:val="hybridMultilevel"/>
    <w:tmpl w:val="DFFA13F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451360"/>
    <w:multiLevelType w:val="hybridMultilevel"/>
    <w:tmpl w:val="DE9228D8"/>
    <w:lvl w:ilvl="0" w:tplc="4470E7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74078E"/>
    <w:multiLevelType w:val="multilevel"/>
    <w:tmpl w:val="265E633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3CC0652E"/>
    <w:multiLevelType w:val="hybridMultilevel"/>
    <w:tmpl w:val="C85C2E78"/>
    <w:lvl w:ilvl="0" w:tplc="1B8AF2DC">
      <w:start w:val="1"/>
      <w:numFmt w:val="bullet"/>
      <w:lvlText w:val="•"/>
      <w:lvlJc w:val="left"/>
      <w:pPr>
        <w:tabs>
          <w:tab w:val="num" w:pos="720"/>
        </w:tabs>
        <w:ind w:left="720" w:hanging="360"/>
      </w:pPr>
      <w:rPr>
        <w:rFonts w:ascii="Times New Roman" w:hAnsi="Times New Roman" w:hint="default"/>
      </w:rPr>
    </w:lvl>
    <w:lvl w:ilvl="1" w:tplc="92E4986C" w:tentative="1">
      <w:start w:val="1"/>
      <w:numFmt w:val="bullet"/>
      <w:lvlText w:val="•"/>
      <w:lvlJc w:val="left"/>
      <w:pPr>
        <w:tabs>
          <w:tab w:val="num" w:pos="1440"/>
        </w:tabs>
        <w:ind w:left="1440" w:hanging="360"/>
      </w:pPr>
      <w:rPr>
        <w:rFonts w:ascii="Times New Roman" w:hAnsi="Times New Roman" w:hint="default"/>
      </w:rPr>
    </w:lvl>
    <w:lvl w:ilvl="2" w:tplc="D5CEB8D0" w:tentative="1">
      <w:start w:val="1"/>
      <w:numFmt w:val="bullet"/>
      <w:lvlText w:val="•"/>
      <w:lvlJc w:val="left"/>
      <w:pPr>
        <w:tabs>
          <w:tab w:val="num" w:pos="2160"/>
        </w:tabs>
        <w:ind w:left="2160" w:hanging="360"/>
      </w:pPr>
      <w:rPr>
        <w:rFonts w:ascii="Times New Roman" w:hAnsi="Times New Roman" w:hint="default"/>
      </w:rPr>
    </w:lvl>
    <w:lvl w:ilvl="3" w:tplc="98BCD072" w:tentative="1">
      <w:start w:val="1"/>
      <w:numFmt w:val="bullet"/>
      <w:lvlText w:val="•"/>
      <w:lvlJc w:val="left"/>
      <w:pPr>
        <w:tabs>
          <w:tab w:val="num" w:pos="2880"/>
        </w:tabs>
        <w:ind w:left="2880" w:hanging="360"/>
      </w:pPr>
      <w:rPr>
        <w:rFonts w:ascii="Times New Roman" w:hAnsi="Times New Roman" w:hint="default"/>
      </w:rPr>
    </w:lvl>
    <w:lvl w:ilvl="4" w:tplc="290032D2" w:tentative="1">
      <w:start w:val="1"/>
      <w:numFmt w:val="bullet"/>
      <w:lvlText w:val="•"/>
      <w:lvlJc w:val="left"/>
      <w:pPr>
        <w:tabs>
          <w:tab w:val="num" w:pos="3600"/>
        </w:tabs>
        <w:ind w:left="3600" w:hanging="360"/>
      </w:pPr>
      <w:rPr>
        <w:rFonts w:ascii="Times New Roman" w:hAnsi="Times New Roman" w:hint="default"/>
      </w:rPr>
    </w:lvl>
    <w:lvl w:ilvl="5" w:tplc="0AD881D4" w:tentative="1">
      <w:start w:val="1"/>
      <w:numFmt w:val="bullet"/>
      <w:lvlText w:val="•"/>
      <w:lvlJc w:val="left"/>
      <w:pPr>
        <w:tabs>
          <w:tab w:val="num" w:pos="4320"/>
        </w:tabs>
        <w:ind w:left="4320" w:hanging="360"/>
      </w:pPr>
      <w:rPr>
        <w:rFonts w:ascii="Times New Roman" w:hAnsi="Times New Roman" w:hint="default"/>
      </w:rPr>
    </w:lvl>
    <w:lvl w:ilvl="6" w:tplc="3392BE2E" w:tentative="1">
      <w:start w:val="1"/>
      <w:numFmt w:val="bullet"/>
      <w:lvlText w:val="•"/>
      <w:lvlJc w:val="left"/>
      <w:pPr>
        <w:tabs>
          <w:tab w:val="num" w:pos="5040"/>
        </w:tabs>
        <w:ind w:left="5040" w:hanging="360"/>
      </w:pPr>
      <w:rPr>
        <w:rFonts w:ascii="Times New Roman" w:hAnsi="Times New Roman" w:hint="default"/>
      </w:rPr>
    </w:lvl>
    <w:lvl w:ilvl="7" w:tplc="65282A30" w:tentative="1">
      <w:start w:val="1"/>
      <w:numFmt w:val="bullet"/>
      <w:lvlText w:val="•"/>
      <w:lvlJc w:val="left"/>
      <w:pPr>
        <w:tabs>
          <w:tab w:val="num" w:pos="5760"/>
        </w:tabs>
        <w:ind w:left="5760" w:hanging="360"/>
      </w:pPr>
      <w:rPr>
        <w:rFonts w:ascii="Times New Roman" w:hAnsi="Times New Roman" w:hint="default"/>
      </w:rPr>
    </w:lvl>
    <w:lvl w:ilvl="8" w:tplc="C19880F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CEC6F21"/>
    <w:multiLevelType w:val="hybridMultilevel"/>
    <w:tmpl w:val="45765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F41C62"/>
    <w:multiLevelType w:val="hybridMultilevel"/>
    <w:tmpl w:val="44D85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635E09"/>
    <w:multiLevelType w:val="multilevel"/>
    <w:tmpl w:val="55341164"/>
    <w:lvl w:ilvl="0">
      <w:start w:val="1"/>
      <w:numFmt w:val="upperLetter"/>
      <w:lvlText w:val="Appendix %1"/>
      <w:lvlJc w:val="left"/>
      <w:pPr>
        <w:ind w:left="720" w:hanging="360"/>
      </w:pPr>
      <w:rPr>
        <w:rFonts w:ascii="ITC Stone Sans" w:hAnsi="ITC Stone Sans" w:hint="default"/>
        <w:b/>
        <w:i w:val="0"/>
        <w:color w:val="2C6859"/>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9C555ED"/>
    <w:multiLevelType w:val="hybridMultilevel"/>
    <w:tmpl w:val="6166F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915F80"/>
    <w:multiLevelType w:val="hybridMultilevel"/>
    <w:tmpl w:val="FA4E2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2C736B"/>
    <w:multiLevelType w:val="multilevel"/>
    <w:tmpl w:val="265E633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4F1A5746"/>
    <w:multiLevelType w:val="multilevel"/>
    <w:tmpl w:val="265E633C"/>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508B26FB"/>
    <w:multiLevelType w:val="hybridMultilevel"/>
    <w:tmpl w:val="427AA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8D52F2"/>
    <w:multiLevelType w:val="hybridMultilevel"/>
    <w:tmpl w:val="A26EC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9906CE"/>
    <w:multiLevelType w:val="hybridMultilevel"/>
    <w:tmpl w:val="5B2883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982183"/>
    <w:multiLevelType w:val="hybridMultilevel"/>
    <w:tmpl w:val="CD78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C208AF"/>
    <w:multiLevelType w:val="hybridMultilevel"/>
    <w:tmpl w:val="7FDEFB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C631F5"/>
    <w:multiLevelType w:val="hybridMultilevel"/>
    <w:tmpl w:val="85BE3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D25761"/>
    <w:multiLevelType w:val="hybridMultilevel"/>
    <w:tmpl w:val="307EA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E77429"/>
    <w:multiLevelType w:val="multilevel"/>
    <w:tmpl w:val="DAFA3A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0">
    <w:nsid w:val="5C9A5C35"/>
    <w:multiLevelType w:val="hybridMultilevel"/>
    <w:tmpl w:val="4AC83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DAB401B"/>
    <w:multiLevelType w:val="hybridMultilevel"/>
    <w:tmpl w:val="FE20D25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2">
    <w:nsid w:val="5ECB561C"/>
    <w:multiLevelType w:val="hybridMultilevel"/>
    <w:tmpl w:val="5D587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39002F"/>
    <w:multiLevelType w:val="hybridMultilevel"/>
    <w:tmpl w:val="988EFD12"/>
    <w:lvl w:ilvl="0" w:tplc="7BC81CCC">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F05361"/>
    <w:multiLevelType w:val="hybridMultilevel"/>
    <w:tmpl w:val="A98035BA"/>
    <w:lvl w:ilvl="0" w:tplc="F1B0B2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90D5A35"/>
    <w:multiLevelType w:val="hybridMultilevel"/>
    <w:tmpl w:val="C31EF3D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366C25"/>
    <w:multiLevelType w:val="hybridMultilevel"/>
    <w:tmpl w:val="1E02B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EB1218"/>
    <w:multiLevelType w:val="hybridMultilevel"/>
    <w:tmpl w:val="A1EA260A"/>
    <w:lvl w:ilvl="0" w:tplc="B2725DCA">
      <w:numFmt w:val="bullet"/>
      <w:lvlText w:val="•"/>
      <w:lvlJc w:val="left"/>
      <w:pPr>
        <w:ind w:left="360" w:hanging="360"/>
      </w:pPr>
      <w:rPr>
        <w:rFonts w:ascii="SymbolMT" w:eastAsiaTheme="minorHAnsi" w:hAnsi="SymbolMT" w:cs="SymbolMT"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B6719D"/>
    <w:multiLevelType w:val="multilevel"/>
    <w:tmpl w:val="992A90B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9">
    <w:nsid w:val="70301F5D"/>
    <w:multiLevelType w:val="hybridMultilevel"/>
    <w:tmpl w:val="C6E2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136E76"/>
    <w:multiLevelType w:val="hybridMultilevel"/>
    <w:tmpl w:val="CF92BD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A781041"/>
    <w:multiLevelType w:val="hybridMultilevel"/>
    <w:tmpl w:val="7E2CD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5D79E8"/>
    <w:multiLevelType w:val="hybridMultilevel"/>
    <w:tmpl w:val="1326D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30562C"/>
    <w:multiLevelType w:val="hybridMultilevel"/>
    <w:tmpl w:val="5B52C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9"/>
  </w:num>
  <w:num w:numId="4">
    <w:abstractNumId w:val="22"/>
  </w:num>
  <w:num w:numId="5">
    <w:abstractNumId w:val="15"/>
  </w:num>
  <w:num w:numId="6">
    <w:abstractNumId w:val="33"/>
  </w:num>
  <w:num w:numId="7">
    <w:abstractNumId w:val="36"/>
  </w:num>
  <w:num w:numId="8">
    <w:abstractNumId w:val="40"/>
  </w:num>
  <w:num w:numId="9">
    <w:abstractNumId w:val="11"/>
  </w:num>
  <w:num w:numId="10">
    <w:abstractNumId w:val="6"/>
  </w:num>
  <w:num w:numId="11">
    <w:abstractNumId w:val="24"/>
  </w:num>
  <w:num w:numId="12">
    <w:abstractNumId w:val="35"/>
  </w:num>
  <w:num w:numId="13">
    <w:abstractNumId w:val="38"/>
  </w:num>
  <w:num w:numId="14">
    <w:abstractNumId w:val="39"/>
  </w:num>
  <w:num w:numId="15">
    <w:abstractNumId w:val="10"/>
  </w:num>
  <w:num w:numId="16">
    <w:abstractNumId w:val="34"/>
  </w:num>
  <w:num w:numId="17">
    <w:abstractNumId w:val="29"/>
  </w:num>
  <w:num w:numId="18">
    <w:abstractNumId w:val="37"/>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
  </w:num>
  <w:num w:numId="25">
    <w:abstractNumId w:val="27"/>
  </w:num>
  <w:num w:numId="26">
    <w:abstractNumId w:val="41"/>
  </w:num>
  <w:num w:numId="27">
    <w:abstractNumId w:val="32"/>
  </w:num>
  <w:num w:numId="28">
    <w:abstractNumId w:val="23"/>
  </w:num>
  <w:num w:numId="29">
    <w:abstractNumId w:val="13"/>
  </w:num>
  <w:num w:numId="30">
    <w:abstractNumId w:val="26"/>
  </w:num>
  <w:num w:numId="31">
    <w:abstractNumId w:val="21"/>
  </w:num>
  <w:num w:numId="32">
    <w:abstractNumId w:val="20"/>
  </w:num>
  <w:num w:numId="33">
    <w:abstractNumId w:val="3"/>
  </w:num>
  <w:num w:numId="34">
    <w:abstractNumId w:val="8"/>
  </w:num>
  <w:num w:numId="35">
    <w:abstractNumId w:val="28"/>
  </w:num>
  <w:num w:numId="36">
    <w:abstractNumId w:val="18"/>
  </w:num>
  <w:num w:numId="37">
    <w:abstractNumId w:val="7"/>
  </w:num>
  <w:num w:numId="38">
    <w:abstractNumId w:val="17"/>
  </w:num>
  <w:num w:numId="39">
    <w:abstractNumId w:val="43"/>
  </w:num>
  <w:num w:numId="40">
    <w:abstractNumId w:val="30"/>
  </w:num>
  <w:num w:numId="41">
    <w:abstractNumId w:val="25"/>
  </w:num>
  <w:num w:numId="42">
    <w:abstractNumId w:val="42"/>
  </w:num>
  <w:num w:numId="43">
    <w:abstractNumId w:val="4"/>
  </w:num>
  <w:num w:numId="44">
    <w:abstractNumId w:val="16"/>
  </w:num>
  <w:num w:numId="45">
    <w:abstractNumId w:val="31"/>
  </w:num>
  <w:num w:numId="46">
    <w:abstractNumId w:val="14"/>
  </w:num>
  <w:num w:numId="47">
    <w:abstractNumId w:val="0"/>
  </w:num>
  <w:num w:numId="4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174"/>
    <w:rsid w:val="00012754"/>
    <w:rsid w:val="000510B6"/>
    <w:rsid w:val="000712E8"/>
    <w:rsid w:val="000D183C"/>
    <w:rsid w:val="000D63C8"/>
    <w:rsid w:val="000D6468"/>
    <w:rsid w:val="000E1E03"/>
    <w:rsid w:val="000F37BE"/>
    <w:rsid w:val="00111E29"/>
    <w:rsid w:val="00117083"/>
    <w:rsid w:val="00141E81"/>
    <w:rsid w:val="0016155B"/>
    <w:rsid w:val="00174540"/>
    <w:rsid w:val="001912AF"/>
    <w:rsid w:val="001E6334"/>
    <w:rsid w:val="001F0982"/>
    <w:rsid w:val="001F272B"/>
    <w:rsid w:val="00213F72"/>
    <w:rsid w:val="00215EE2"/>
    <w:rsid w:val="00221157"/>
    <w:rsid w:val="002337B9"/>
    <w:rsid w:val="0024185A"/>
    <w:rsid w:val="00265766"/>
    <w:rsid w:val="00282EEB"/>
    <w:rsid w:val="0028479F"/>
    <w:rsid w:val="002955A4"/>
    <w:rsid w:val="002E22FE"/>
    <w:rsid w:val="00300982"/>
    <w:rsid w:val="003044E5"/>
    <w:rsid w:val="00315135"/>
    <w:rsid w:val="00333916"/>
    <w:rsid w:val="00337E7F"/>
    <w:rsid w:val="00354D21"/>
    <w:rsid w:val="00375507"/>
    <w:rsid w:val="00376D31"/>
    <w:rsid w:val="00384781"/>
    <w:rsid w:val="00392DEC"/>
    <w:rsid w:val="003967FE"/>
    <w:rsid w:val="003A65FE"/>
    <w:rsid w:val="003C2E49"/>
    <w:rsid w:val="003D0D52"/>
    <w:rsid w:val="003D4E94"/>
    <w:rsid w:val="003F08D5"/>
    <w:rsid w:val="003F2E15"/>
    <w:rsid w:val="00420E11"/>
    <w:rsid w:val="00447F7D"/>
    <w:rsid w:val="004612C2"/>
    <w:rsid w:val="00491706"/>
    <w:rsid w:val="004A4F9F"/>
    <w:rsid w:val="004B7279"/>
    <w:rsid w:val="004C6F9F"/>
    <w:rsid w:val="004D2D7B"/>
    <w:rsid w:val="004E0CE9"/>
    <w:rsid w:val="004E1B82"/>
    <w:rsid w:val="004F2979"/>
    <w:rsid w:val="004F4527"/>
    <w:rsid w:val="004F7E4B"/>
    <w:rsid w:val="00503814"/>
    <w:rsid w:val="00511F96"/>
    <w:rsid w:val="00544ED8"/>
    <w:rsid w:val="00556698"/>
    <w:rsid w:val="00570AF6"/>
    <w:rsid w:val="00577C5F"/>
    <w:rsid w:val="00596C87"/>
    <w:rsid w:val="005A20DE"/>
    <w:rsid w:val="005A4D55"/>
    <w:rsid w:val="005A5DEB"/>
    <w:rsid w:val="005B5975"/>
    <w:rsid w:val="005D2D11"/>
    <w:rsid w:val="005E17B5"/>
    <w:rsid w:val="005E32F8"/>
    <w:rsid w:val="005E565D"/>
    <w:rsid w:val="005F736F"/>
    <w:rsid w:val="006112AE"/>
    <w:rsid w:val="00611404"/>
    <w:rsid w:val="0062360C"/>
    <w:rsid w:val="00640AC8"/>
    <w:rsid w:val="00642021"/>
    <w:rsid w:val="00656A55"/>
    <w:rsid w:val="0067422E"/>
    <w:rsid w:val="00686064"/>
    <w:rsid w:val="0068775A"/>
    <w:rsid w:val="006B362D"/>
    <w:rsid w:val="006B4F86"/>
    <w:rsid w:val="006D4A58"/>
    <w:rsid w:val="006D74C8"/>
    <w:rsid w:val="006E6C72"/>
    <w:rsid w:val="006F2659"/>
    <w:rsid w:val="006F5490"/>
    <w:rsid w:val="00710A23"/>
    <w:rsid w:val="00721F25"/>
    <w:rsid w:val="0073056A"/>
    <w:rsid w:val="00734340"/>
    <w:rsid w:val="00756CEE"/>
    <w:rsid w:val="007728B0"/>
    <w:rsid w:val="00781C95"/>
    <w:rsid w:val="0078474E"/>
    <w:rsid w:val="00785737"/>
    <w:rsid w:val="007964C5"/>
    <w:rsid w:val="007A0080"/>
    <w:rsid w:val="007A58B4"/>
    <w:rsid w:val="007C13AE"/>
    <w:rsid w:val="00810A60"/>
    <w:rsid w:val="008127C1"/>
    <w:rsid w:val="00817E73"/>
    <w:rsid w:val="00823ACC"/>
    <w:rsid w:val="0082585A"/>
    <w:rsid w:val="00843456"/>
    <w:rsid w:val="00872ED3"/>
    <w:rsid w:val="008A57AA"/>
    <w:rsid w:val="008B7D53"/>
    <w:rsid w:val="008C5574"/>
    <w:rsid w:val="008E224E"/>
    <w:rsid w:val="008E481B"/>
    <w:rsid w:val="008E789E"/>
    <w:rsid w:val="008F0209"/>
    <w:rsid w:val="008F3401"/>
    <w:rsid w:val="00903698"/>
    <w:rsid w:val="00910174"/>
    <w:rsid w:val="00910EF2"/>
    <w:rsid w:val="00926D4E"/>
    <w:rsid w:val="00927BF2"/>
    <w:rsid w:val="00934C05"/>
    <w:rsid w:val="00942152"/>
    <w:rsid w:val="00970B02"/>
    <w:rsid w:val="00971909"/>
    <w:rsid w:val="0097589F"/>
    <w:rsid w:val="00986CB6"/>
    <w:rsid w:val="00987298"/>
    <w:rsid w:val="0098757E"/>
    <w:rsid w:val="009A4FC6"/>
    <w:rsid w:val="009B52A1"/>
    <w:rsid w:val="009C4759"/>
    <w:rsid w:val="009E551E"/>
    <w:rsid w:val="00A46783"/>
    <w:rsid w:val="00A53A64"/>
    <w:rsid w:val="00A7247E"/>
    <w:rsid w:val="00A739A3"/>
    <w:rsid w:val="00A76FD7"/>
    <w:rsid w:val="00A80A7A"/>
    <w:rsid w:val="00A8349B"/>
    <w:rsid w:val="00A931CD"/>
    <w:rsid w:val="00AA49A9"/>
    <w:rsid w:val="00AA5076"/>
    <w:rsid w:val="00AA642B"/>
    <w:rsid w:val="00AB4B1C"/>
    <w:rsid w:val="00AD05B6"/>
    <w:rsid w:val="00AF3D0A"/>
    <w:rsid w:val="00B337AD"/>
    <w:rsid w:val="00B41D00"/>
    <w:rsid w:val="00B51E17"/>
    <w:rsid w:val="00B53147"/>
    <w:rsid w:val="00B72DF8"/>
    <w:rsid w:val="00B87465"/>
    <w:rsid w:val="00BB28DF"/>
    <w:rsid w:val="00BB4445"/>
    <w:rsid w:val="00BB58B1"/>
    <w:rsid w:val="00BC7164"/>
    <w:rsid w:val="00BD712A"/>
    <w:rsid w:val="00BE0717"/>
    <w:rsid w:val="00C0228A"/>
    <w:rsid w:val="00C10656"/>
    <w:rsid w:val="00C130FA"/>
    <w:rsid w:val="00C23AC7"/>
    <w:rsid w:val="00C24337"/>
    <w:rsid w:val="00C455E2"/>
    <w:rsid w:val="00C550AA"/>
    <w:rsid w:val="00C74E6E"/>
    <w:rsid w:val="00CA0E36"/>
    <w:rsid w:val="00CA35BC"/>
    <w:rsid w:val="00CB0DFB"/>
    <w:rsid w:val="00CD70BF"/>
    <w:rsid w:val="00CE36DF"/>
    <w:rsid w:val="00CE6124"/>
    <w:rsid w:val="00CE7E9D"/>
    <w:rsid w:val="00CF559D"/>
    <w:rsid w:val="00D00B00"/>
    <w:rsid w:val="00D14E3F"/>
    <w:rsid w:val="00D50F2A"/>
    <w:rsid w:val="00D53333"/>
    <w:rsid w:val="00D61D51"/>
    <w:rsid w:val="00D75339"/>
    <w:rsid w:val="00D760AF"/>
    <w:rsid w:val="00D866DF"/>
    <w:rsid w:val="00D95704"/>
    <w:rsid w:val="00DA6D32"/>
    <w:rsid w:val="00E37999"/>
    <w:rsid w:val="00E409AC"/>
    <w:rsid w:val="00E57E5E"/>
    <w:rsid w:val="00E72883"/>
    <w:rsid w:val="00E81272"/>
    <w:rsid w:val="00E85078"/>
    <w:rsid w:val="00E96216"/>
    <w:rsid w:val="00EA1EB7"/>
    <w:rsid w:val="00EE3515"/>
    <w:rsid w:val="00F07DC2"/>
    <w:rsid w:val="00F23EAF"/>
    <w:rsid w:val="00F31DC2"/>
    <w:rsid w:val="00F42A9A"/>
    <w:rsid w:val="00F55242"/>
    <w:rsid w:val="00F60CB0"/>
    <w:rsid w:val="00F6169B"/>
    <w:rsid w:val="00F6494D"/>
    <w:rsid w:val="00F74F79"/>
    <w:rsid w:val="00F8306D"/>
    <w:rsid w:val="00FA0ACB"/>
    <w:rsid w:val="00FE5657"/>
    <w:rsid w:val="00FE7FA7"/>
    <w:rsid w:val="00FF02E9"/>
    <w:rsid w:val="00FF67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D00"/>
    <w:rPr>
      <w:rFonts w:ascii="ITC Stone Sans" w:hAnsi="ITC Stone Sans"/>
    </w:rPr>
  </w:style>
  <w:style w:type="paragraph" w:styleId="Heading1">
    <w:name w:val="heading 1"/>
    <w:basedOn w:val="Normal"/>
    <w:next w:val="Normal"/>
    <w:link w:val="Heading1Char"/>
    <w:uiPriority w:val="9"/>
    <w:rsid w:val="00E81272"/>
    <w:pPr>
      <w:keepNext/>
      <w:keepLines/>
      <w:numPr>
        <w:numId w:val="43"/>
      </w:numPr>
      <w:spacing w:before="480" w:after="240"/>
      <w:outlineLvl w:val="0"/>
    </w:pPr>
    <w:rPr>
      <w:rFonts w:asciiTheme="majorHAnsi" w:eastAsiaTheme="majorEastAsia" w:hAnsiTheme="majorHAnsi" w:cstheme="majorBidi"/>
      <w:b/>
      <w:bCs/>
      <w:color w:val="1C4C42" w:themeColor="accent1" w:themeShade="BF"/>
      <w:sz w:val="32"/>
      <w:szCs w:val="28"/>
    </w:rPr>
  </w:style>
  <w:style w:type="paragraph" w:styleId="Heading2">
    <w:name w:val="heading 2"/>
    <w:basedOn w:val="Heading1"/>
    <w:next w:val="Normal"/>
    <w:link w:val="Heading2Char"/>
    <w:uiPriority w:val="9"/>
    <w:rsid w:val="00926D4E"/>
    <w:pPr>
      <w:numPr>
        <w:ilvl w:val="1"/>
      </w:numPr>
      <w:spacing w:before="240" w:after="120"/>
      <w:outlineLvl w:val="1"/>
    </w:pPr>
    <w:rPr>
      <w:sz w:val="28"/>
    </w:rPr>
  </w:style>
  <w:style w:type="paragraph" w:styleId="Heading3">
    <w:name w:val="heading 3"/>
    <w:basedOn w:val="Heading1"/>
    <w:next w:val="Normal"/>
    <w:link w:val="Heading3Char"/>
    <w:uiPriority w:val="9"/>
    <w:rsid w:val="005F736F"/>
    <w:pPr>
      <w:numPr>
        <w:ilvl w:val="2"/>
      </w:numPr>
      <w:spacing w:before="120" w:after="120"/>
      <w:outlineLvl w:val="2"/>
    </w:pPr>
    <w:rPr>
      <w:sz w:val="24"/>
    </w:rPr>
  </w:style>
  <w:style w:type="paragraph" w:styleId="Heading4">
    <w:name w:val="heading 4"/>
    <w:basedOn w:val="Normal"/>
    <w:next w:val="Normal"/>
    <w:link w:val="Heading4Char"/>
    <w:uiPriority w:val="9"/>
    <w:qFormat/>
    <w:rsid w:val="005A20DE"/>
    <w:pPr>
      <w:keepNext/>
      <w:keepLines/>
      <w:spacing w:before="200" w:after="0"/>
      <w:outlineLvl w:val="3"/>
    </w:pPr>
    <w:rPr>
      <w:rFonts w:asciiTheme="majorHAnsi" w:eastAsiaTheme="majorEastAsia" w:hAnsiTheme="majorHAnsi" w:cstheme="majorBidi"/>
      <w:b/>
      <w:bCs/>
      <w:iCs/>
      <w:color w:val="1C4C42" w:themeColor="accent1" w:themeShade="BF"/>
    </w:rPr>
  </w:style>
  <w:style w:type="paragraph" w:styleId="Heading5">
    <w:name w:val="heading 5"/>
    <w:basedOn w:val="Heading4"/>
    <w:next w:val="Normal"/>
    <w:link w:val="Heading5Char"/>
    <w:uiPriority w:val="9"/>
    <w:qFormat/>
    <w:rsid w:val="006D4A58"/>
    <w:pPr>
      <w:spacing w:after="120"/>
      <w:outlineLvl w:val="4"/>
    </w:pPr>
    <w:rPr>
      <w:i/>
    </w:rPr>
  </w:style>
  <w:style w:type="paragraph" w:styleId="Heading6">
    <w:name w:val="heading 6"/>
    <w:basedOn w:val="Normal"/>
    <w:next w:val="Normal"/>
    <w:link w:val="Heading6Char"/>
    <w:uiPriority w:val="9"/>
    <w:unhideWhenUsed/>
    <w:qFormat/>
    <w:rsid w:val="00570AF6"/>
    <w:pPr>
      <w:keepNext/>
      <w:keepLines/>
      <w:spacing w:before="200" w:after="0"/>
      <w:outlineLvl w:val="5"/>
    </w:pPr>
    <w:rPr>
      <w:rFonts w:asciiTheme="majorHAnsi" w:eastAsiaTheme="majorEastAsia" w:hAnsiTheme="majorHAnsi" w:cstheme="majorBidi"/>
      <w:i/>
      <w:iCs/>
      <w:color w:val="13322C" w:themeColor="accent1" w:themeShade="7F"/>
    </w:rPr>
  </w:style>
  <w:style w:type="paragraph" w:styleId="Heading7">
    <w:name w:val="heading 7"/>
    <w:basedOn w:val="Normal"/>
    <w:next w:val="Normal"/>
    <w:link w:val="Heading7Char"/>
    <w:uiPriority w:val="9"/>
    <w:unhideWhenUsed/>
    <w:qFormat/>
    <w:rsid w:val="00B41D00"/>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017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0174"/>
    <w:rPr>
      <w:rFonts w:ascii="Tahoma" w:hAnsi="Tahoma" w:cs="Tahoma"/>
      <w:sz w:val="16"/>
      <w:szCs w:val="16"/>
    </w:rPr>
  </w:style>
  <w:style w:type="character" w:customStyle="1" w:styleId="Heading1Char">
    <w:name w:val="Heading 1 Char"/>
    <w:basedOn w:val="DefaultParagraphFont"/>
    <w:link w:val="Heading1"/>
    <w:uiPriority w:val="9"/>
    <w:rsid w:val="00E81272"/>
    <w:rPr>
      <w:rFonts w:asciiTheme="majorHAnsi" w:eastAsiaTheme="majorEastAsia" w:hAnsiTheme="majorHAnsi" w:cstheme="majorBidi"/>
      <w:b/>
      <w:bCs/>
      <w:color w:val="1C4C42" w:themeColor="accent1" w:themeShade="BF"/>
      <w:sz w:val="32"/>
      <w:szCs w:val="28"/>
    </w:rPr>
  </w:style>
  <w:style w:type="paragraph" w:styleId="TOCHeading">
    <w:name w:val="TOC Heading"/>
    <w:basedOn w:val="Heading1"/>
    <w:next w:val="Normal"/>
    <w:uiPriority w:val="39"/>
    <w:unhideWhenUsed/>
    <w:qFormat/>
    <w:rsid w:val="00910174"/>
    <w:pPr>
      <w:outlineLvl w:val="9"/>
    </w:pPr>
    <w:rPr>
      <w:lang w:eastAsia="ja-JP"/>
    </w:rPr>
  </w:style>
  <w:style w:type="character" w:customStyle="1" w:styleId="Heading2Char">
    <w:name w:val="Heading 2 Char"/>
    <w:basedOn w:val="DefaultParagraphFont"/>
    <w:link w:val="Heading2"/>
    <w:uiPriority w:val="9"/>
    <w:rsid w:val="00926D4E"/>
    <w:rPr>
      <w:rFonts w:asciiTheme="majorHAnsi" w:eastAsiaTheme="majorEastAsia" w:hAnsiTheme="majorHAnsi" w:cstheme="majorBidi"/>
      <w:b/>
      <w:bCs/>
      <w:color w:val="1C4C42" w:themeColor="accent1" w:themeShade="BF"/>
      <w:sz w:val="28"/>
      <w:szCs w:val="28"/>
    </w:rPr>
  </w:style>
  <w:style w:type="paragraph" w:styleId="TOC1">
    <w:name w:val="toc 1"/>
    <w:basedOn w:val="Normal"/>
    <w:next w:val="Normal"/>
    <w:autoRedefine/>
    <w:uiPriority w:val="39"/>
    <w:unhideWhenUsed/>
    <w:qFormat/>
    <w:rsid w:val="00910174"/>
    <w:pPr>
      <w:spacing w:after="100"/>
    </w:pPr>
  </w:style>
  <w:style w:type="paragraph" w:styleId="TOC2">
    <w:name w:val="toc 2"/>
    <w:basedOn w:val="Normal"/>
    <w:next w:val="Normal"/>
    <w:autoRedefine/>
    <w:uiPriority w:val="39"/>
    <w:unhideWhenUsed/>
    <w:qFormat/>
    <w:rsid w:val="00910174"/>
    <w:pPr>
      <w:spacing w:after="100"/>
      <w:ind w:left="220"/>
    </w:pPr>
  </w:style>
  <w:style w:type="character" w:styleId="Hyperlink">
    <w:name w:val="Hyperlink"/>
    <w:basedOn w:val="DefaultParagraphFont"/>
    <w:uiPriority w:val="99"/>
    <w:unhideWhenUsed/>
    <w:rsid w:val="00910174"/>
    <w:rPr>
      <w:color w:val="0000FF" w:themeColor="hyperlink"/>
      <w:u w:val="single"/>
    </w:rPr>
  </w:style>
  <w:style w:type="table" w:styleId="TableGrid">
    <w:name w:val="Table Grid"/>
    <w:basedOn w:val="TableNormal"/>
    <w:uiPriority w:val="59"/>
    <w:rsid w:val="00910174"/>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10174"/>
    <w:pPr>
      <w:ind w:left="720"/>
      <w:contextualSpacing/>
    </w:pPr>
  </w:style>
  <w:style w:type="paragraph" w:styleId="NoSpacing">
    <w:name w:val="No Spacing"/>
    <w:uiPriority w:val="1"/>
    <w:qFormat/>
    <w:rsid w:val="005A5DEB"/>
    <w:pPr>
      <w:spacing w:after="0"/>
    </w:pPr>
  </w:style>
  <w:style w:type="character" w:customStyle="1" w:styleId="Heading3Char">
    <w:name w:val="Heading 3 Char"/>
    <w:basedOn w:val="DefaultParagraphFont"/>
    <w:link w:val="Heading3"/>
    <w:uiPriority w:val="9"/>
    <w:rsid w:val="005F736F"/>
    <w:rPr>
      <w:rFonts w:asciiTheme="majorHAnsi" w:eastAsiaTheme="majorEastAsia" w:hAnsiTheme="majorHAnsi" w:cstheme="majorBidi"/>
      <w:b/>
      <w:bCs/>
      <w:color w:val="1C4C42" w:themeColor="accent1" w:themeShade="BF"/>
      <w:sz w:val="24"/>
      <w:szCs w:val="28"/>
    </w:rPr>
  </w:style>
  <w:style w:type="character" w:customStyle="1" w:styleId="Heading4Char">
    <w:name w:val="Heading 4 Char"/>
    <w:basedOn w:val="DefaultParagraphFont"/>
    <w:link w:val="Heading4"/>
    <w:uiPriority w:val="9"/>
    <w:rsid w:val="00E81272"/>
    <w:rPr>
      <w:rFonts w:asciiTheme="majorHAnsi" w:eastAsiaTheme="majorEastAsia" w:hAnsiTheme="majorHAnsi" w:cstheme="majorBidi"/>
      <w:b/>
      <w:bCs/>
      <w:iCs/>
      <w:color w:val="1C4C42" w:themeColor="accent1" w:themeShade="BF"/>
    </w:rPr>
  </w:style>
  <w:style w:type="paragraph" w:styleId="NormalWeb">
    <w:name w:val="Normal (Web)"/>
    <w:basedOn w:val="Normal"/>
    <w:uiPriority w:val="99"/>
    <w:semiHidden/>
    <w:unhideWhenUsed/>
    <w:rsid w:val="003D4E94"/>
    <w:pPr>
      <w:spacing w:before="100" w:beforeAutospacing="1" w:after="100" w:afterAutospacing="1"/>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6D4A58"/>
    <w:rPr>
      <w:rFonts w:asciiTheme="majorHAnsi" w:eastAsiaTheme="majorEastAsia" w:hAnsiTheme="majorHAnsi" w:cstheme="majorBidi"/>
      <w:b/>
      <w:bCs/>
      <w:i/>
      <w:iCs/>
      <w:color w:val="1C4C42" w:themeColor="accent1" w:themeShade="BF"/>
    </w:rPr>
  </w:style>
  <w:style w:type="character" w:customStyle="1" w:styleId="Heading6Char">
    <w:name w:val="Heading 6 Char"/>
    <w:basedOn w:val="DefaultParagraphFont"/>
    <w:link w:val="Heading6"/>
    <w:uiPriority w:val="9"/>
    <w:rsid w:val="00570AF6"/>
    <w:rPr>
      <w:rFonts w:asciiTheme="majorHAnsi" w:eastAsiaTheme="majorEastAsia" w:hAnsiTheme="majorHAnsi" w:cstheme="majorBidi"/>
      <w:i/>
      <w:iCs/>
      <w:color w:val="13322C" w:themeColor="accent1" w:themeShade="7F"/>
    </w:rPr>
  </w:style>
  <w:style w:type="paragraph" w:styleId="Header">
    <w:name w:val="header"/>
    <w:basedOn w:val="Normal"/>
    <w:link w:val="HeaderChar"/>
    <w:uiPriority w:val="99"/>
    <w:unhideWhenUsed/>
    <w:rsid w:val="00EE3515"/>
    <w:pPr>
      <w:tabs>
        <w:tab w:val="center" w:pos="4680"/>
        <w:tab w:val="right" w:pos="9360"/>
      </w:tabs>
      <w:spacing w:after="0"/>
    </w:pPr>
  </w:style>
  <w:style w:type="character" w:customStyle="1" w:styleId="HeaderChar">
    <w:name w:val="Header Char"/>
    <w:basedOn w:val="DefaultParagraphFont"/>
    <w:link w:val="Header"/>
    <w:uiPriority w:val="99"/>
    <w:rsid w:val="00EE3515"/>
  </w:style>
  <w:style w:type="paragraph" w:styleId="Footer">
    <w:name w:val="footer"/>
    <w:basedOn w:val="Normal"/>
    <w:link w:val="FooterChar"/>
    <w:uiPriority w:val="99"/>
    <w:unhideWhenUsed/>
    <w:rsid w:val="00EE3515"/>
    <w:pPr>
      <w:tabs>
        <w:tab w:val="center" w:pos="4680"/>
        <w:tab w:val="right" w:pos="9360"/>
      </w:tabs>
      <w:spacing w:after="0"/>
    </w:pPr>
  </w:style>
  <w:style w:type="character" w:customStyle="1" w:styleId="FooterChar">
    <w:name w:val="Footer Char"/>
    <w:basedOn w:val="DefaultParagraphFont"/>
    <w:link w:val="Footer"/>
    <w:uiPriority w:val="99"/>
    <w:rsid w:val="00EE3515"/>
  </w:style>
  <w:style w:type="paragraph" w:styleId="TOC3">
    <w:name w:val="toc 3"/>
    <w:basedOn w:val="Normal"/>
    <w:next w:val="Normal"/>
    <w:autoRedefine/>
    <w:uiPriority w:val="39"/>
    <w:unhideWhenUsed/>
    <w:qFormat/>
    <w:rsid w:val="000712E8"/>
    <w:pPr>
      <w:spacing w:after="100"/>
      <w:ind w:left="440"/>
    </w:pPr>
  </w:style>
  <w:style w:type="paragraph" w:customStyle="1" w:styleId="Head">
    <w:name w:val="Head"/>
    <w:basedOn w:val="Heading1"/>
    <w:link w:val="HeadChar"/>
    <w:qFormat/>
    <w:rsid w:val="00F55242"/>
    <w:pPr>
      <w:numPr>
        <w:numId w:val="0"/>
      </w:numPr>
      <w:spacing w:before="360" w:after="360"/>
      <w:ind w:left="504" w:hanging="504"/>
    </w:pPr>
  </w:style>
  <w:style w:type="paragraph" w:customStyle="1" w:styleId="Default">
    <w:name w:val="Default"/>
    <w:rsid w:val="0082585A"/>
    <w:pPr>
      <w:autoSpaceDE w:val="0"/>
      <w:autoSpaceDN w:val="0"/>
      <w:adjustRightInd w:val="0"/>
      <w:spacing w:after="0"/>
    </w:pPr>
    <w:rPr>
      <w:rFonts w:ascii="Times New Roman" w:hAnsi="Times New Roman" w:cs="Times New Roman"/>
      <w:color w:val="000000"/>
      <w:sz w:val="24"/>
      <w:szCs w:val="24"/>
    </w:rPr>
  </w:style>
  <w:style w:type="character" w:customStyle="1" w:styleId="HeadChar">
    <w:name w:val="Head Char"/>
    <w:basedOn w:val="Heading1Char"/>
    <w:link w:val="Head"/>
    <w:rsid w:val="00F55242"/>
    <w:rPr>
      <w:rFonts w:asciiTheme="majorHAnsi" w:eastAsiaTheme="majorEastAsia" w:hAnsiTheme="majorHAnsi" w:cstheme="majorBidi"/>
      <w:b/>
      <w:bCs/>
      <w:color w:val="1C4C42" w:themeColor="accent1" w:themeShade="BF"/>
      <w:sz w:val="32"/>
      <w:szCs w:val="28"/>
    </w:rPr>
  </w:style>
  <w:style w:type="paragraph" w:customStyle="1" w:styleId="Bullet">
    <w:name w:val="Bullet"/>
    <w:basedOn w:val="Default"/>
    <w:next w:val="Default"/>
    <w:uiPriority w:val="99"/>
    <w:rsid w:val="0082585A"/>
    <w:rPr>
      <w:color w:val="auto"/>
    </w:rPr>
  </w:style>
  <w:style w:type="character" w:styleId="CommentReference">
    <w:name w:val="annotation reference"/>
    <w:basedOn w:val="DefaultParagraphFont"/>
    <w:uiPriority w:val="99"/>
    <w:semiHidden/>
    <w:unhideWhenUsed/>
    <w:rsid w:val="00D760AF"/>
    <w:rPr>
      <w:sz w:val="16"/>
      <w:szCs w:val="16"/>
    </w:rPr>
  </w:style>
  <w:style w:type="paragraph" w:styleId="CommentText">
    <w:name w:val="annotation text"/>
    <w:basedOn w:val="Normal"/>
    <w:link w:val="CommentTextChar"/>
    <w:uiPriority w:val="99"/>
    <w:unhideWhenUsed/>
    <w:rsid w:val="00D760AF"/>
    <w:rPr>
      <w:sz w:val="20"/>
      <w:szCs w:val="20"/>
    </w:rPr>
  </w:style>
  <w:style w:type="character" w:customStyle="1" w:styleId="CommentTextChar">
    <w:name w:val="Comment Text Char"/>
    <w:basedOn w:val="DefaultParagraphFont"/>
    <w:link w:val="CommentText"/>
    <w:uiPriority w:val="99"/>
    <w:rsid w:val="00D760AF"/>
    <w:rPr>
      <w:sz w:val="20"/>
      <w:szCs w:val="20"/>
    </w:rPr>
  </w:style>
  <w:style w:type="paragraph" w:styleId="CommentSubject">
    <w:name w:val="annotation subject"/>
    <w:basedOn w:val="CommentText"/>
    <w:next w:val="CommentText"/>
    <w:link w:val="CommentSubjectChar"/>
    <w:uiPriority w:val="99"/>
    <w:semiHidden/>
    <w:unhideWhenUsed/>
    <w:rsid w:val="00D760AF"/>
    <w:rPr>
      <w:b/>
      <w:bCs/>
    </w:rPr>
  </w:style>
  <w:style w:type="character" w:customStyle="1" w:styleId="CommentSubjectChar">
    <w:name w:val="Comment Subject Char"/>
    <w:basedOn w:val="CommentTextChar"/>
    <w:link w:val="CommentSubject"/>
    <w:uiPriority w:val="99"/>
    <w:semiHidden/>
    <w:rsid w:val="00D760AF"/>
    <w:rPr>
      <w:b/>
      <w:bCs/>
      <w:sz w:val="20"/>
      <w:szCs w:val="20"/>
    </w:rPr>
  </w:style>
  <w:style w:type="paragraph" w:styleId="Revision">
    <w:name w:val="Revision"/>
    <w:hidden/>
    <w:uiPriority w:val="99"/>
    <w:semiHidden/>
    <w:rsid w:val="00AA5076"/>
    <w:pPr>
      <w:spacing w:after="0"/>
    </w:pPr>
  </w:style>
  <w:style w:type="paragraph" w:styleId="BodyTextIndent">
    <w:name w:val="Body Text Indent"/>
    <w:basedOn w:val="Normal"/>
    <w:link w:val="BodyTextIndentChar"/>
    <w:semiHidden/>
    <w:rsid w:val="00596C87"/>
    <w:pPr>
      <w:tabs>
        <w:tab w:val="left" w:pos="720"/>
      </w:tabs>
      <w:spacing w:after="0"/>
      <w:ind w:left="72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596C87"/>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721F25"/>
    <w:rPr>
      <w:color w:val="808080"/>
    </w:rPr>
  </w:style>
  <w:style w:type="character" w:customStyle="1" w:styleId="Heading7Char">
    <w:name w:val="Heading 7 Char"/>
    <w:basedOn w:val="DefaultParagraphFont"/>
    <w:link w:val="Heading7"/>
    <w:uiPriority w:val="9"/>
    <w:rsid w:val="00B41D00"/>
    <w:rPr>
      <w:rFonts w:asciiTheme="majorHAnsi" w:eastAsiaTheme="majorEastAsia" w:hAnsiTheme="majorHAnsi" w:cstheme="majorBidi"/>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1D00"/>
    <w:rPr>
      <w:rFonts w:ascii="ITC Stone Sans" w:hAnsi="ITC Stone Sans"/>
    </w:rPr>
  </w:style>
  <w:style w:type="paragraph" w:styleId="Heading1">
    <w:name w:val="heading 1"/>
    <w:basedOn w:val="Normal"/>
    <w:next w:val="Normal"/>
    <w:link w:val="Heading1Char"/>
    <w:uiPriority w:val="9"/>
    <w:rsid w:val="00E81272"/>
    <w:pPr>
      <w:keepNext/>
      <w:keepLines/>
      <w:numPr>
        <w:numId w:val="43"/>
      </w:numPr>
      <w:spacing w:before="480" w:after="240"/>
      <w:outlineLvl w:val="0"/>
    </w:pPr>
    <w:rPr>
      <w:rFonts w:asciiTheme="majorHAnsi" w:eastAsiaTheme="majorEastAsia" w:hAnsiTheme="majorHAnsi" w:cstheme="majorBidi"/>
      <w:b/>
      <w:bCs/>
      <w:color w:val="1C4C42" w:themeColor="accent1" w:themeShade="BF"/>
      <w:sz w:val="32"/>
      <w:szCs w:val="28"/>
    </w:rPr>
  </w:style>
  <w:style w:type="paragraph" w:styleId="Heading2">
    <w:name w:val="heading 2"/>
    <w:basedOn w:val="Heading1"/>
    <w:next w:val="Normal"/>
    <w:link w:val="Heading2Char"/>
    <w:uiPriority w:val="9"/>
    <w:rsid w:val="00926D4E"/>
    <w:pPr>
      <w:numPr>
        <w:ilvl w:val="1"/>
      </w:numPr>
      <w:spacing w:before="240" w:after="120"/>
      <w:outlineLvl w:val="1"/>
    </w:pPr>
    <w:rPr>
      <w:sz w:val="28"/>
    </w:rPr>
  </w:style>
  <w:style w:type="paragraph" w:styleId="Heading3">
    <w:name w:val="heading 3"/>
    <w:basedOn w:val="Heading1"/>
    <w:next w:val="Normal"/>
    <w:link w:val="Heading3Char"/>
    <w:uiPriority w:val="9"/>
    <w:rsid w:val="005F736F"/>
    <w:pPr>
      <w:numPr>
        <w:ilvl w:val="2"/>
      </w:numPr>
      <w:spacing w:before="120" w:after="120"/>
      <w:outlineLvl w:val="2"/>
    </w:pPr>
    <w:rPr>
      <w:sz w:val="24"/>
    </w:rPr>
  </w:style>
  <w:style w:type="paragraph" w:styleId="Heading4">
    <w:name w:val="heading 4"/>
    <w:basedOn w:val="Normal"/>
    <w:next w:val="Normal"/>
    <w:link w:val="Heading4Char"/>
    <w:uiPriority w:val="9"/>
    <w:qFormat/>
    <w:rsid w:val="005A20DE"/>
    <w:pPr>
      <w:keepNext/>
      <w:keepLines/>
      <w:spacing w:before="200" w:after="0"/>
      <w:outlineLvl w:val="3"/>
    </w:pPr>
    <w:rPr>
      <w:rFonts w:asciiTheme="majorHAnsi" w:eastAsiaTheme="majorEastAsia" w:hAnsiTheme="majorHAnsi" w:cstheme="majorBidi"/>
      <w:b/>
      <w:bCs/>
      <w:iCs/>
      <w:color w:val="1C4C42" w:themeColor="accent1" w:themeShade="BF"/>
    </w:rPr>
  </w:style>
  <w:style w:type="paragraph" w:styleId="Heading5">
    <w:name w:val="heading 5"/>
    <w:basedOn w:val="Heading4"/>
    <w:next w:val="Normal"/>
    <w:link w:val="Heading5Char"/>
    <w:uiPriority w:val="9"/>
    <w:qFormat/>
    <w:rsid w:val="006D4A58"/>
    <w:pPr>
      <w:spacing w:after="120"/>
      <w:outlineLvl w:val="4"/>
    </w:pPr>
    <w:rPr>
      <w:i/>
    </w:rPr>
  </w:style>
  <w:style w:type="paragraph" w:styleId="Heading6">
    <w:name w:val="heading 6"/>
    <w:basedOn w:val="Normal"/>
    <w:next w:val="Normal"/>
    <w:link w:val="Heading6Char"/>
    <w:uiPriority w:val="9"/>
    <w:unhideWhenUsed/>
    <w:qFormat/>
    <w:rsid w:val="00570AF6"/>
    <w:pPr>
      <w:keepNext/>
      <w:keepLines/>
      <w:spacing w:before="200" w:after="0"/>
      <w:outlineLvl w:val="5"/>
    </w:pPr>
    <w:rPr>
      <w:rFonts w:asciiTheme="majorHAnsi" w:eastAsiaTheme="majorEastAsia" w:hAnsiTheme="majorHAnsi" w:cstheme="majorBidi"/>
      <w:i/>
      <w:iCs/>
      <w:color w:val="13322C" w:themeColor="accent1" w:themeShade="7F"/>
    </w:rPr>
  </w:style>
  <w:style w:type="paragraph" w:styleId="Heading7">
    <w:name w:val="heading 7"/>
    <w:basedOn w:val="Normal"/>
    <w:next w:val="Normal"/>
    <w:link w:val="Heading7Char"/>
    <w:uiPriority w:val="9"/>
    <w:unhideWhenUsed/>
    <w:qFormat/>
    <w:rsid w:val="00B41D00"/>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017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0174"/>
    <w:rPr>
      <w:rFonts w:ascii="Tahoma" w:hAnsi="Tahoma" w:cs="Tahoma"/>
      <w:sz w:val="16"/>
      <w:szCs w:val="16"/>
    </w:rPr>
  </w:style>
  <w:style w:type="character" w:customStyle="1" w:styleId="Heading1Char">
    <w:name w:val="Heading 1 Char"/>
    <w:basedOn w:val="DefaultParagraphFont"/>
    <w:link w:val="Heading1"/>
    <w:uiPriority w:val="9"/>
    <w:rsid w:val="00E81272"/>
    <w:rPr>
      <w:rFonts w:asciiTheme="majorHAnsi" w:eastAsiaTheme="majorEastAsia" w:hAnsiTheme="majorHAnsi" w:cstheme="majorBidi"/>
      <w:b/>
      <w:bCs/>
      <w:color w:val="1C4C42" w:themeColor="accent1" w:themeShade="BF"/>
      <w:sz w:val="32"/>
      <w:szCs w:val="28"/>
    </w:rPr>
  </w:style>
  <w:style w:type="paragraph" w:styleId="TOCHeading">
    <w:name w:val="TOC Heading"/>
    <w:basedOn w:val="Heading1"/>
    <w:next w:val="Normal"/>
    <w:uiPriority w:val="39"/>
    <w:unhideWhenUsed/>
    <w:qFormat/>
    <w:rsid w:val="00910174"/>
    <w:pPr>
      <w:outlineLvl w:val="9"/>
    </w:pPr>
    <w:rPr>
      <w:lang w:eastAsia="ja-JP"/>
    </w:rPr>
  </w:style>
  <w:style w:type="character" w:customStyle="1" w:styleId="Heading2Char">
    <w:name w:val="Heading 2 Char"/>
    <w:basedOn w:val="DefaultParagraphFont"/>
    <w:link w:val="Heading2"/>
    <w:uiPriority w:val="9"/>
    <w:rsid w:val="00926D4E"/>
    <w:rPr>
      <w:rFonts w:asciiTheme="majorHAnsi" w:eastAsiaTheme="majorEastAsia" w:hAnsiTheme="majorHAnsi" w:cstheme="majorBidi"/>
      <w:b/>
      <w:bCs/>
      <w:color w:val="1C4C42" w:themeColor="accent1" w:themeShade="BF"/>
      <w:sz w:val="28"/>
      <w:szCs w:val="28"/>
    </w:rPr>
  </w:style>
  <w:style w:type="paragraph" w:styleId="TOC1">
    <w:name w:val="toc 1"/>
    <w:basedOn w:val="Normal"/>
    <w:next w:val="Normal"/>
    <w:autoRedefine/>
    <w:uiPriority w:val="39"/>
    <w:unhideWhenUsed/>
    <w:qFormat/>
    <w:rsid w:val="00910174"/>
    <w:pPr>
      <w:spacing w:after="100"/>
    </w:pPr>
  </w:style>
  <w:style w:type="paragraph" w:styleId="TOC2">
    <w:name w:val="toc 2"/>
    <w:basedOn w:val="Normal"/>
    <w:next w:val="Normal"/>
    <w:autoRedefine/>
    <w:uiPriority w:val="39"/>
    <w:unhideWhenUsed/>
    <w:qFormat/>
    <w:rsid w:val="00910174"/>
    <w:pPr>
      <w:spacing w:after="100"/>
      <w:ind w:left="220"/>
    </w:pPr>
  </w:style>
  <w:style w:type="character" w:styleId="Hyperlink">
    <w:name w:val="Hyperlink"/>
    <w:basedOn w:val="DefaultParagraphFont"/>
    <w:uiPriority w:val="99"/>
    <w:unhideWhenUsed/>
    <w:rsid w:val="00910174"/>
    <w:rPr>
      <w:color w:val="0000FF" w:themeColor="hyperlink"/>
      <w:u w:val="single"/>
    </w:rPr>
  </w:style>
  <w:style w:type="table" w:styleId="TableGrid">
    <w:name w:val="Table Grid"/>
    <w:basedOn w:val="TableNormal"/>
    <w:uiPriority w:val="59"/>
    <w:rsid w:val="00910174"/>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10174"/>
    <w:pPr>
      <w:ind w:left="720"/>
      <w:contextualSpacing/>
    </w:pPr>
  </w:style>
  <w:style w:type="paragraph" w:styleId="NoSpacing">
    <w:name w:val="No Spacing"/>
    <w:uiPriority w:val="1"/>
    <w:qFormat/>
    <w:rsid w:val="005A5DEB"/>
    <w:pPr>
      <w:spacing w:after="0"/>
    </w:pPr>
  </w:style>
  <w:style w:type="character" w:customStyle="1" w:styleId="Heading3Char">
    <w:name w:val="Heading 3 Char"/>
    <w:basedOn w:val="DefaultParagraphFont"/>
    <w:link w:val="Heading3"/>
    <w:uiPriority w:val="9"/>
    <w:rsid w:val="005F736F"/>
    <w:rPr>
      <w:rFonts w:asciiTheme="majorHAnsi" w:eastAsiaTheme="majorEastAsia" w:hAnsiTheme="majorHAnsi" w:cstheme="majorBidi"/>
      <w:b/>
      <w:bCs/>
      <w:color w:val="1C4C42" w:themeColor="accent1" w:themeShade="BF"/>
      <w:sz w:val="24"/>
      <w:szCs w:val="28"/>
    </w:rPr>
  </w:style>
  <w:style w:type="character" w:customStyle="1" w:styleId="Heading4Char">
    <w:name w:val="Heading 4 Char"/>
    <w:basedOn w:val="DefaultParagraphFont"/>
    <w:link w:val="Heading4"/>
    <w:uiPriority w:val="9"/>
    <w:rsid w:val="00E81272"/>
    <w:rPr>
      <w:rFonts w:asciiTheme="majorHAnsi" w:eastAsiaTheme="majorEastAsia" w:hAnsiTheme="majorHAnsi" w:cstheme="majorBidi"/>
      <w:b/>
      <w:bCs/>
      <w:iCs/>
      <w:color w:val="1C4C42" w:themeColor="accent1" w:themeShade="BF"/>
    </w:rPr>
  </w:style>
  <w:style w:type="paragraph" w:styleId="NormalWeb">
    <w:name w:val="Normal (Web)"/>
    <w:basedOn w:val="Normal"/>
    <w:uiPriority w:val="99"/>
    <w:semiHidden/>
    <w:unhideWhenUsed/>
    <w:rsid w:val="003D4E94"/>
    <w:pPr>
      <w:spacing w:before="100" w:beforeAutospacing="1" w:after="100" w:afterAutospacing="1"/>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6D4A58"/>
    <w:rPr>
      <w:rFonts w:asciiTheme="majorHAnsi" w:eastAsiaTheme="majorEastAsia" w:hAnsiTheme="majorHAnsi" w:cstheme="majorBidi"/>
      <w:b/>
      <w:bCs/>
      <w:i/>
      <w:iCs/>
      <w:color w:val="1C4C42" w:themeColor="accent1" w:themeShade="BF"/>
    </w:rPr>
  </w:style>
  <w:style w:type="character" w:customStyle="1" w:styleId="Heading6Char">
    <w:name w:val="Heading 6 Char"/>
    <w:basedOn w:val="DefaultParagraphFont"/>
    <w:link w:val="Heading6"/>
    <w:uiPriority w:val="9"/>
    <w:rsid w:val="00570AF6"/>
    <w:rPr>
      <w:rFonts w:asciiTheme="majorHAnsi" w:eastAsiaTheme="majorEastAsia" w:hAnsiTheme="majorHAnsi" w:cstheme="majorBidi"/>
      <w:i/>
      <w:iCs/>
      <w:color w:val="13322C" w:themeColor="accent1" w:themeShade="7F"/>
    </w:rPr>
  </w:style>
  <w:style w:type="paragraph" w:styleId="Header">
    <w:name w:val="header"/>
    <w:basedOn w:val="Normal"/>
    <w:link w:val="HeaderChar"/>
    <w:uiPriority w:val="99"/>
    <w:unhideWhenUsed/>
    <w:rsid w:val="00EE3515"/>
    <w:pPr>
      <w:tabs>
        <w:tab w:val="center" w:pos="4680"/>
        <w:tab w:val="right" w:pos="9360"/>
      </w:tabs>
      <w:spacing w:after="0"/>
    </w:pPr>
  </w:style>
  <w:style w:type="character" w:customStyle="1" w:styleId="HeaderChar">
    <w:name w:val="Header Char"/>
    <w:basedOn w:val="DefaultParagraphFont"/>
    <w:link w:val="Header"/>
    <w:uiPriority w:val="99"/>
    <w:rsid w:val="00EE3515"/>
  </w:style>
  <w:style w:type="paragraph" w:styleId="Footer">
    <w:name w:val="footer"/>
    <w:basedOn w:val="Normal"/>
    <w:link w:val="FooterChar"/>
    <w:uiPriority w:val="99"/>
    <w:unhideWhenUsed/>
    <w:rsid w:val="00EE3515"/>
    <w:pPr>
      <w:tabs>
        <w:tab w:val="center" w:pos="4680"/>
        <w:tab w:val="right" w:pos="9360"/>
      </w:tabs>
      <w:spacing w:after="0"/>
    </w:pPr>
  </w:style>
  <w:style w:type="character" w:customStyle="1" w:styleId="FooterChar">
    <w:name w:val="Footer Char"/>
    <w:basedOn w:val="DefaultParagraphFont"/>
    <w:link w:val="Footer"/>
    <w:uiPriority w:val="99"/>
    <w:rsid w:val="00EE3515"/>
  </w:style>
  <w:style w:type="paragraph" w:styleId="TOC3">
    <w:name w:val="toc 3"/>
    <w:basedOn w:val="Normal"/>
    <w:next w:val="Normal"/>
    <w:autoRedefine/>
    <w:uiPriority w:val="39"/>
    <w:unhideWhenUsed/>
    <w:qFormat/>
    <w:rsid w:val="000712E8"/>
    <w:pPr>
      <w:spacing w:after="100"/>
      <w:ind w:left="440"/>
    </w:pPr>
  </w:style>
  <w:style w:type="paragraph" w:customStyle="1" w:styleId="Head">
    <w:name w:val="Head"/>
    <w:basedOn w:val="Heading1"/>
    <w:link w:val="HeadChar"/>
    <w:qFormat/>
    <w:rsid w:val="00F55242"/>
    <w:pPr>
      <w:numPr>
        <w:numId w:val="0"/>
      </w:numPr>
      <w:spacing w:before="360" w:after="360"/>
      <w:ind w:left="504" w:hanging="504"/>
    </w:pPr>
  </w:style>
  <w:style w:type="paragraph" w:customStyle="1" w:styleId="Default">
    <w:name w:val="Default"/>
    <w:rsid w:val="0082585A"/>
    <w:pPr>
      <w:autoSpaceDE w:val="0"/>
      <w:autoSpaceDN w:val="0"/>
      <w:adjustRightInd w:val="0"/>
      <w:spacing w:after="0"/>
    </w:pPr>
    <w:rPr>
      <w:rFonts w:ascii="Times New Roman" w:hAnsi="Times New Roman" w:cs="Times New Roman"/>
      <w:color w:val="000000"/>
      <w:sz w:val="24"/>
      <w:szCs w:val="24"/>
    </w:rPr>
  </w:style>
  <w:style w:type="character" w:customStyle="1" w:styleId="HeadChar">
    <w:name w:val="Head Char"/>
    <w:basedOn w:val="Heading1Char"/>
    <w:link w:val="Head"/>
    <w:rsid w:val="00F55242"/>
    <w:rPr>
      <w:rFonts w:asciiTheme="majorHAnsi" w:eastAsiaTheme="majorEastAsia" w:hAnsiTheme="majorHAnsi" w:cstheme="majorBidi"/>
      <w:b/>
      <w:bCs/>
      <w:color w:val="1C4C42" w:themeColor="accent1" w:themeShade="BF"/>
      <w:sz w:val="32"/>
      <w:szCs w:val="28"/>
    </w:rPr>
  </w:style>
  <w:style w:type="paragraph" w:customStyle="1" w:styleId="Bullet">
    <w:name w:val="Bullet"/>
    <w:basedOn w:val="Default"/>
    <w:next w:val="Default"/>
    <w:uiPriority w:val="99"/>
    <w:rsid w:val="0082585A"/>
    <w:rPr>
      <w:color w:val="auto"/>
    </w:rPr>
  </w:style>
  <w:style w:type="character" w:styleId="CommentReference">
    <w:name w:val="annotation reference"/>
    <w:basedOn w:val="DefaultParagraphFont"/>
    <w:uiPriority w:val="99"/>
    <w:semiHidden/>
    <w:unhideWhenUsed/>
    <w:rsid w:val="00D760AF"/>
    <w:rPr>
      <w:sz w:val="16"/>
      <w:szCs w:val="16"/>
    </w:rPr>
  </w:style>
  <w:style w:type="paragraph" w:styleId="CommentText">
    <w:name w:val="annotation text"/>
    <w:basedOn w:val="Normal"/>
    <w:link w:val="CommentTextChar"/>
    <w:uiPriority w:val="99"/>
    <w:unhideWhenUsed/>
    <w:rsid w:val="00D760AF"/>
    <w:rPr>
      <w:sz w:val="20"/>
      <w:szCs w:val="20"/>
    </w:rPr>
  </w:style>
  <w:style w:type="character" w:customStyle="1" w:styleId="CommentTextChar">
    <w:name w:val="Comment Text Char"/>
    <w:basedOn w:val="DefaultParagraphFont"/>
    <w:link w:val="CommentText"/>
    <w:uiPriority w:val="99"/>
    <w:rsid w:val="00D760AF"/>
    <w:rPr>
      <w:sz w:val="20"/>
      <w:szCs w:val="20"/>
    </w:rPr>
  </w:style>
  <w:style w:type="paragraph" w:styleId="CommentSubject">
    <w:name w:val="annotation subject"/>
    <w:basedOn w:val="CommentText"/>
    <w:next w:val="CommentText"/>
    <w:link w:val="CommentSubjectChar"/>
    <w:uiPriority w:val="99"/>
    <w:semiHidden/>
    <w:unhideWhenUsed/>
    <w:rsid w:val="00D760AF"/>
    <w:rPr>
      <w:b/>
      <w:bCs/>
    </w:rPr>
  </w:style>
  <w:style w:type="character" w:customStyle="1" w:styleId="CommentSubjectChar">
    <w:name w:val="Comment Subject Char"/>
    <w:basedOn w:val="CommentTextChar"/>
    <w:link w:val="CommentSubject"/>
    <w:uiPriority w:val="99"/>
    <w:semiHidden/>
    <w:rsid w:val="00D760AF"/>
    <w:rPr>
      <w:b/>
      <w:bCs/>
      <w:sz w:val="20"/>
      <w:szCs w:val="20"/>
    </w:rPr>
  </w:style>
  <w:style w:type="paragraph" w:styleId="Revision">
    <w:name w:val="Revision"/>
    <w:hidden/>
    <w:uiPriority w:val="99"/>
    <w:semiHidden/>
    <w:rsid w:val="00AA5076"/>
    <w:pPr>
      <w:spacing w:after="0"/>
    </w:pPr>
  </w:style>
  <w:style w:type="paragraph" w:styleId="BodyTextIndent">
    <w:name w:val="Body Text Indent"/>
    <w:basedOn w:val="Normal"/>
    <w:link w:val="BodyTextIndentChar"/>
    <w:semiHidden/>
    <w:rsid w:val="00596C87"/>
    <w:pPr>
      <w:tabs>
        <w:tab w:val="left" w:pos="720"/>
      </w:tabs>
      <w:spacing w:after="0"/>
      <w:ind w:left="72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596C87"/>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721F25"/>
    <w:rPr>
      <w:color w:val="808080"/>
    </w:rPr>
  </w:style>
  <w:style w:type="character" w:customStyle="1" w:styleId="Heading7Char">
    <w:name w:val="Heading 7 Char"/>
    <w:basedOn w:val="DefaultParagraphFont"/>
    <w:link w:val="Heading7"/>
    <w:uiPriority w:val="9"/>
    <w:rsid w:val="00B41D00"/>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66296">
      <w:bodyDiv w:val="1"/>
      <w:marLeft w:val="0"/>
      <w:marRight w:val="0"/>
      <w:marTop w:val="0"/>
      <w:marBottom w:val="0"/>
      <w:divBdr>
        <w:top w:val="none" w:sz="0" w:space="0" w:color="auto"/>
        <w:left w:val="none" w:sz="0" w:space="0" w:color="auto"/>
        <w:bottom w:val="none" w:sz="0" w:space="0" w:color="auto"/>
        <w:right w:val="none" w:sz="0" w:space="0" w:color="auto"/>
      </w:divBdr>
      <w:divsChild>
        <w:div w:id="1731150443">
          <w:marLeft w:val="0"/>
          <w:marRight w:val="0"/>
          <w:marTop w:val="0"/>
          <w:marBottom w:val="0"/>
          <w:divBdr>
            <w:top w:val="none" w:sz="0" w:space="0" w:color="auto"/>
            <w:left w:val="none" w:sz="0" w:space="0" w:color="auto"/>
            <w:bottom w:val="none" w:sz="0" w:space="0" w:color="auto"/>
            <w:right w:val="none" w:sz="0" w:space="0" w:color="auto"/>
          </w:divBdr>
          <w:divsChild>
            <w:div w:id="1812558869">
              <w:marLeft w:val="0"/>
              <w:marRight w:val="0"/>
              <w:marTop w:val="0"/>
              <w:marBottom w:val="0"/>
              <w:divBdr>
                <w:top w:val="none" w:sz="0" w:space="0" w:color="auto"/>
                <w:left w:val="none" w:sz="0" w:space="0" w:color="auto"/>
                <w:bottom w:val="none" w:sz="0" w:space="0" w:color="auto"/>
                <w:right w:val="none" w:sz="0" w:space="0" w:color="auto"/>
              </w:divBdr>
              <w:divsChild>
                <w:div w:id="1669674407">
                  <w:marLeft w:val="0"/>
                  <w:marRight w:val="0"/>
                  <w:marTop w:val="0"/>
                  <w:marBottom w:val="0"/>
                  <w:divBdr>
                    <w:top w:val="none" w:sz="0" w:space="0" w:color="auto"/>
                    <w:left w:val="none" w:sz="0" w:space="0" w:color="auto"/>
                    <w:bottom w:val="none" w:sz="0" w:space="0" w:color="auto"/>
                    <w:right w:val="none" w:sz="0" w:space="0" w:color="auto"/>
                  </w:divBdr>
                  <w:divsChild>
                    <w:div w:id="1269970250">
                      <w:marLeft w:val="0"/>
                      <w:marRight w:val="0"/>
                      <w:marTop w:val="0"/>
                      <w:marBottom w:val="0"/>
                      <w:divBdr>
                        <w:top w:val="none" w:sz="0" w:space="0" w:color="auto"/>
                        <w:left w:val="none" w:sz="0" w:space="0" w:color="auto"/>
                        <w:bottom w:val="none" w:sz="0" w:space="0" w:color="auto"/>
                        <w:right w:val="none" w:sz="0" w:space="0" w:color="auto"/>
                      </w:divBdr>
                      <w:divsChild>
                        <w:div w:id="189091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1854849">
      <w:bodyDiv w:val="1"/>
      <w:marLeft w:val="0"/>
      <w:marRight w:val="0"/>
      <w:marTop w:val="0"/>
      <w:marBottom w:val="0"/>
      <w:divBdr>
        <w:top w:val="none" w:sz="0" w:space="0" w:color="auto"/>
        <w:left w:val="none" w:sz="0" w:space="0" w:color="auto"/>
        <w:bottom w:val="none" w:sz="0" w:space="0" w:color="auto"/>
        <w:right w:val="none" w:sz="0" w:space="0" w:color="auto"/>
      </w:divBdr>
    </w:div>
    <w:div w:id="447050971">
      <w:bodyDiv w:val="1"/>
      <w:marLeft w:val="0"/>
      <w:marRight w:val="0"/>
      <w:marTop w:val="0"/>
      <w:marBottom w:val="0"/>
      <w:divBdr>
        <w:top w:val="none" w:sz="0" w:space="0" w:color="auto"/>
        <w:left w:val="none" w:sz="0" w:space="0" w:color="auto"/>
        <w:bottom w:val="none" w:sz="0" w:space="0" w:color="auto"/>
        <w:right w:val="none" w:sz="0" w:space="0" w:color="auto"/>
      </w:divBdr>
    </w:div>
    <w:div w:id="655844961">
      <w:bodyDiv w:val="1"/>
      <w:marLeft w:val="0"/>
      <w:marRight w:val="0"/>
      <w:marTop w:val="0"/>
      <w:marBottom w:val="0"/>
      <w:divBdr>
        <w:top w:val="none" w:sz="0" w:space="0" w:color="auto"/>
        <w:left w:val="none" w:sz="0" w:space="0" w:color="auto"/>
        <w:bottom w:val="none" w:sz="0" w:space="0" w:color="auto"/>
        <w:right w:val="none" w:sz="0" w:space="0" w:color="auto"/>
      </w:divBdr>
    </w:div>
    <w:div w:id="1058211114">
      <w:bodyDiv w:val="1"/>
      <w:marLeft w:val="0"/>
      <w:marRight w:val="0"/>
      <w:marTop w:val="0"/>
      <w:marBottom w:val="0"/>
      <w:divBdr>
        <w:top w:val="none" w:sz="0" w:space="0" w:color="auto"/>
        <w:left w:val="none" w:sz="0" w:space="0" w:color="auto"/>
        <w:bottom w:val="none" w:sz="0" w:space="0" w:color="auto"/>
        <w:right w:val="none" w:sz="0" w:space="0" w:color="auto"/>
      </w:divBdr>
      <w:divsChild>
        <w:div w:id="2141418212">
          <w:marLeft w:val="0"/>
          <w:marRight w:val="0"/>
          <w:marTop w:val="0"/>
          <w:marBottom w:val="0"/>
          <w:divBdr>
            <w:top w:val="none" w:sz="0" w:space="0" w:color="auto"/>
            <w:left w:val="none" w:sz="0" w:space="0" w:color="auto"/>
            <w:bottom w:val="none" w:sz="0" w:space="0" w:color="auto"/>
            <w:right w:val="none" w:sz="0" w:space="0" w:color="auto"/>
          </w:divBdr>
          <w:divsChild>
            <w:div w:id="2062366844">
              <w:marLeft w:val="0"/>
              <w:marRight w:val="0"/>
              <w:marTop w:val="0"/>
              <w:marBottom w:val="0"/>
              <w:divBdr>
                <w:top w:val="none" w:sz="0" w:space="0" w:color="auto"/>
                <w:left w:val="none" w:sz="0" w:space="0" w:color="auto"/>
                <w:bottom w:val="none" w:sz="0" w:space="0" w:color="auto"/>
                <w:right w:val="none" w:sz="0" w:space="0" w:color="auto"/>
              </w:divBdr>
              <w:divsChild>
                <w:div w:id="832834724">
                  <w:marLeft w:val="0"/>
                  <w:marRight w:val="0"/>
                  <w:marTop w:val="0"/>
                  <w:marBottom w:val="0"/>
                  <w:divBdr>
                    <w:top w:val="none" w:sz="0" w:space="0" w:color="auto"/>
                    <w:left w:val="none" w:sz="0" w:space="0" w:color="auto"/>
                    <w:bottom w:val="none" w:sz="0" w:space="0" w:color="auto"/>
                    <w:right w:val="none" w:sz="0" w:space="0" w:color="auto"/>
                  </w:divBdr>
                  <w:divsChild>
                    <w:div w:id="450706044">
                      <w:marLeft w:val="0"/>
                      <w:marRight w:val="0"/>
                      <w:marTop w:val="0"/>
                      <w:marBottom w:val="0"/>
                      <w:divBdr>
                        <w:top w:val="none" w:sz="0" w:space="0" w:color="auto"/>
                        <w:left w:val="none" w:sz="0" w:space="0" w:color="auto"/>
                        <w:bottom w:val="none" w:sz="0" w:space="0" w:color="auto"/>
                        <w:right w:val="none" w:sz="0" w:space="0" w:color="auto"/>
                      </w:divBdr>
                      <w:divsChild>
                        <w:div w:id="94033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115482">
      <w:bodyDiv w:val="1"/>
      <w:marLeft w:val="0"/>
      <w:marRight w:val="0"/>
      <w:marTop w:val="0"/>
      <w:marBottom w:val="0"/>
      <w:divBdr>
        <w:top w:val="none" w:sz="0" w:space="0" w:color="auto"/>
        <w:left w:val="none" w:sz="0" w:space="0" w:color="auto"/>
        <w:bottom w:val="none" w:sz="0" w:space="0" w:color="auto"/>
        <w:right w:val="none" w:sz="0" w:space="0" w:color="auto"/>
      </w:divBdr>
    </w:div>
    <w:div w:id="1404372689">
      <w:bodyDiv w:val="1"/>
      <w:marLeft w:val="0"/>
      <w:marRight w:val="0"/>
      <w:marTop w:val="0"/>
      <w:marBottom w:val="0"/>
      <w:divBdr>
        <w:top w:val="none" w:sz="0" w:space="0" w:color="auto"/>
        <w:left w:val="none" w:sz="0" w:space="0" w:color="auto"/>
        <w:bottom w:val="none" w:sz="0" w:space="0" w:color="auto"/>
        <w:right w:val="none" w:sz="0" w:space="0" w:color="auto"/>
      </w:divBdr>
    </w:div>
    <w:div w:id="1407653737">
      <w:bodyDiv w:val="1"/>
      <w:marLeft w:val="0"/>
      <w:marRight w:val="0"/>
      <w:marTop w:val="0"/>
      <w:marBottom w:val="0"/>
      <w:divBdr>
        <w:top w:val="none" w:sz="0" w:space="0" w:color="auto"/>
        <w:left w:val="none" w:sz="0" w:space="0" w:color="auto"/>
        <w:bottom w:val="none" w:sz="0" w:space="0" w:color="auto"/>
        <w:right w:val="none" w:sz="0" w:space="0" w:color="auto"/>
      </w:divBdr>
      <w:divsChild>
        <w:div w:id="1204054439">
          <w:marLeft w:val="0"/>
          <w:marRight w:val="0"/>
          <w:marTop w:val="0"/>
          <w:marBottom w:val="0"/>
          <w:divBdr>
            <w:top w:val="none" w:sz="0" w:space="0" w:color="auto"/>
            <w:left w:val="none" w:sz="0" w:space="0" w:color="auto"/>
            <w:bottom w:val="none" w:sz="0" w:space="0" w:color="auto"/>
            <w:right w:val="none" w:sz="0" w:space="0" w:color="auto"/>
          </w:divBdr>
          <w:divsChild>
            <w:div w:id="26380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625827">
      <w:bodyDiv w:val="1"/>
      <w:marLeft w:val="0"/>
      <w:marRight w:val="0"/>
      <w:marTop w:val="0"/>
      <w:marBottom w:val="0"/>
      <w:divBdr>
        <w:top w:val="none" w:sz="0" w:space="0" w:color="auto"/>
        <w:left w:val="none" w:sz="0" w:space="0" w:color="auto"/>
        <w:bottom w:val="none" w:sz="0" w:space="0" w:color="auto"/>
        <w:right w:val="none" w:sz="0" w:space="0" w:color="auto"/>
      </w:divBdr>
    </w:div>
    <w:div w:id="1900558823">
      <w:bodyDiv w:val="1"/>
      <w:marLeft w:val="0"/>
      <w:marRight w:val="0"/>
      <w:marTop w:val="0"/>
      <w:marBottom w:val="0"/>
      <w:divBdr>
        <w:top w:val="none" w:sz="0" w:space="0" w:color="auto"/>
        <w:left w:val="none" w:sz="0" w:space="0" w:color="auto"/>
        <w:bottom w:val="none" w:sz="0" w:space="0" w:color="auto"/>
        <w:right w:val="none" w:sz="0" w:space="0" w:color="auto"/>
      </w:divBdr>
    </w:div>
    <w:div w:id="2038844936">
      <w:bodyDiv w:val="1"/>
      <w:marLeft w:val="0"/>
      <w:marRight w:val="0"/>
      <w:marTop w:val="0"/>
      <w:marBottom w:val="0"/>
      <w:divBdr>
        <w:top w:val="none" w:sz="0" w:space="0" w:color="auto"/>
        <w:left w:val="none" w:sz="0" w:space="0" w:color="auto"/>
        <w:bottom w:val="none" w:sz="0" w:space="0" w:color="auto"/>
        <w:right w:val="none" w:sz="0" w:space="0" w:color="auto"/>
      </w:divBdr>
      <w:divsChild>
        <w:div w:id="12412551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hyperlink" Target="http://www.fpm.iastate.edu/utilities/energyefficiency/typ_equip.asp" TargetMode="External"/><Relationship Id="rId2" Type="http://schemas.openxmlformats.org/officeDocument/2006/relationships/numbering" Target="numbering.xml"/><Relationship Id="rId16" Type="http://schemas.openxmlformats.org/officeDocument/2006/relationships/hyperlink" Target="http://lbre.stanford.edu/sem/ECI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10" Type="http://schemas.openxmlformats.org/officeDocument/2006/relationships/comments" Target="comments.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diagramColors" Target="diagrams/colors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004A143-4738-4BA1-8B6F-7349AE0B5AC7}" type="doc">
      <dgm:prSet loTypeId="urn:microsoft.com/office/officeart/2005/8/layout/arrow2" loCatId="process" qsTypeId="urn:microsoft.com/office/officeart/2005/8/quickstyle/simple2" qsCatId="simple" csTypeId="urn:microsoft.com/office/officeart/2005/8/colors/accent1_2" csCatId="accent1" phldr="1"/>
      <dgm:spPr/>
      <dgm:t>
        <a:bodyPr/>
        <a:lstStyle/>
        <a:p>
          <a:endParaRPr lang="en-US"/>
        </a:p>
      </dgm:t>
    </dgm:pt>
    <dgm:pt modelId="{A0317BDC-A8F1-4B15-B45A-0EBEC528014E}">
      <dgm:prSet phldrT="[Text]" custT="1"/>
      <dgm:spPr/>
      <dgm:t>
        <a:bodyPr/>
        <a:lstStyle/>
        <a:p>
          <a:pPr algn="l"/>
          <a:r>
            <a:rPr lang="en-US" sz="1050" b="1"/>
            <a:t>  Step 1 </a:t>
          </a:r>
        </a:p>
        <a:p>
          <a:pPr algn="l"/>
          <a:r>
            <a:rPr lang="en-US" sz="900" b="1" i="1"/>
            <a:t>Item requiring Board approval is raised or identified</a:t>
          </a:r>
        </a:p>
        <a:p>
          <a:pPr algn="l"/>
          <a:r>
            <a:rPr lang="en-US" sz="800" b="0"/>
            <a:t>Item or issue requiring Executive Board approval and/or review is raised or identified (i.e. dispute made by a participating unit, proposed change in gas rate for next fiscal year, etc.)</a:t>
          </a:r>
        </a:p>
      </dgm:t>
    </dgm:pt>
    <dgm:pt modelId="{362F2DDF-9736-4E58-A149-E18A37582E4F}" type="parTrans" cxnId="{5D90A7C3-C6E8-4D73-A60E-14A354D8481F}">
      <dgm:prSet/>
      <dgm:spPr/>
      <dgm:t>
        <a:bodyPr/>
        <a:lstStyle/>
        <a:p>
          <a:endParaRPr lang="en-US"/>
        </a:p>
      </dgm:t>
    </dgm:pt>
    <dgm:pt modelId="{DCAF9AAA-3429-47ED-8C44-CEB48D20D180}" type="sibTrans" cxnId="{5D90A7C3-C6E8-4D73-A60E-14A354D8481F}">
      <dgm:prSet/>
      <dgm:spPr/>
      <dgm:t>
        <a:bodyPr/>
        <a:lstStyle/>
        <a:p>
          <a:endParaRPr lang="en-US"/>
        </a:p>
      </dgm:t>
    </dgm:pt>
    <dgm:pt modelId="{ED7B5BFC-D6EB-4C68-B604-A4717C2541AD}">
      <dgm:prSet phldrT="[Text]" custT="1"/>
      <dgm:spPr/>
      <dgm:t>
        <a:bodyPr/>
        <a:lstStyle/>
        <a:p>
          <a:pPr algn="l"/>
          <a:r>
            <a:rPr lang="en-US" sz="1050" b="1"/>
            <a:t>  Step 2</a:t>
          </a:r>
        </a:p>
        <a:p>
          <a:pPr algn="l"/>
          <a:r>
            <a:rPr lang="en-US" sz="900" b="1" i="1"/>
            <a:t>Staff prepares item for Committee and Board Consideration</a:t>
          </a:r>
        </a:p>
        <a:p>
          <a:pPr algn="l"/>
          <a:r>
            <a:rPr lang="en-US" sz="800" b="0"/>
            <a:t>Staff from FP&amp;M work with other departments with jurisdiction over the issue to prepare item for consideration by the Advisory Committee and Executive Board (i.e. utility budgets prepared and analyzed, background information is gathered on disputes, grant applications reviewed for qualification, etc.) </a:t>
          </a:r>
        </a:p>
      </dgm:t>
    </dgm:pt>
    <dgm:pt modelId="{692BA187-BE99-49D1-A5C5-3EC60337C484}" type="parTrans" cxnId="{A700BB7D-CECD-427D-8049-B1FF0E7DC6B0}">
      <dgm:prSet/>
      <dgm:spPr/>
      <dgm:t>
        <a:bodyPr/>
        <a:lstStyle/>
        <a:p>
          <a:endParaRPr lang="en-US"/>
        </a:p>
      </dgm:t>
    </dgm:pt>
    <dgm:pt modelId="{007D4839-BBA2-4287-BBB5-3AE3AE5210BE}" type="sibTrans" cxnId="{A700BB7D-CECD-427D-8049-B1FF0E7DC6B0}">
      <dgm:prSet/>
      <dgm:spPr/>
      <dgm:t>
        <a:bodyPr/>
        <a:lstStyle/>
        <a:p>
          <a:endParaRPr lang="en-US"/>
        </a:p>
      </dgm:t>
    </dgm:pt>
    <dgm:pt modelId="{62A569D6-AFDE-4A83-AA38-FEDA8EC7A9B5}">
      <dgm:prSet phldrT="[Text]" custT="1"/>
      <dgm:spPr/>
      <dgm:t>
        <a:bodyPr/>
        <a:lstStyle/>
        <a:p>
          <a:pPr algn="l"/>
          <a:r>
            <a:rPr lang="en-US" sz="1000" b="1"/>
            <a:t>  Step 3</a:t>
          </a:r>
        </a:p>
        <a:p>
          <a:pPr algn="l"/>
          <a:r>
            <a:rPr lang="en-US" sz="900" b="1" i="1"/>
            <a:t>Item Considered by Advisory Committee</a:t>
          </a:r>
        </a:p>
        <a:p>
          <a:pPr algn="l"/>
          <a:r>
            <a:rPr lang="en-US" sz="800" b="0" i="0"/>
            <a:t>Utility Advisory Committee reviews item or issue at next regular meeting (or special meeting if necessary); deliberates, and either votes to submit a recommendation to the Utilities Executive Board, or if necessary, the Committee can decide to table the item so that additional information can be gathered for future consideration.</a:t>
          </a:r>
          <a:endParaRPr lang="en-US" sz="600" b="0" i="0"/>
        </a:p>
      </dgm:t>
    </dgm:pt>
    <dgm:pt modelId="{46518F17-ED40-4E6D-8DD4-85A4DD659E65}" type="parTrans" cxnId="{C6AC1FB9-BFB1-4231-A292-DAA6EAEA7D84}">
      <dgm:prSet/>
      <dgm:spPr/>
      <dgm:t>
        <a:bodyPr/>
        <a:lstStyle/>
        <a:p>
          <a:endParaRPr lang="en-US"/>
        </a:p>
      </dgm:t>
    </dgm:pt>
    <dgm:pt modelId="{21B5806D-72C2-4CEB-B5B8-014CC029164D}" type="sibTrans" cxnId="{C6AC1FB9-BFB1-4231-A292-DAA6EAEA7D84}">
      <dgm:prSet/>
      <dgm:spPr/>
      <dgm:t>
        <a:bodyPr/>
        <a:lstStyle/>
        <a:p>
          <a:endParaRPr lang="en-US"/>
        </a:p>
      </dgm:t>
    </dgm:pt>
    <dgm:pt modelId="{AFB00686-CA53-45BE-BC66-F7A3437B9814}">
      <dgm:prSet custT="1"/>
      <dgm:spPr/>
      <dgm:t>
        <a:bodyPr/>
        <a:lstStyle/>
        <a:p>
          <a:pPr algn="l"/>
          <a:r>
            <a:rPr lang="en-US" sz="1000" b="1"/>
            <a:t>    Step 4</a:t>
          </a:r>
        </a:p>
        <a:p>
          <a:pPr algn="l"/>
          <a:r>
            <a:rPr lang="en-US" sz="900" b="1" i="1"/>
            <a:t>Item and Advisory Committee’s Recommendations Considered by Executive Board</a:t>
          </a:r>
        </a:p>
        <a:p>
          <a:pPr algn="l"/>
          <a:r>
            <a:rPr lang="en-US" sz="800" b="0"/>
            <a:t>Utility Executive Board reviews item or issue at next regular meeting (or special meeting if necessary); deliberates, and either votes to accept or reject the recommendation made by the Advisory Committee, or table the item so more information can be gathered by staff if necessary. Voting can be done in person or by proxy.  </a:t>
          </a:r>
          <a:endParaRPr lang="en-US" sz="800"/>
        </a:p>
      </dgm:t>
    </dgm:pt>
    <dgm:pt modelId="{5B937BCE-C3B2-4F79-80E4-8CAF0D54742A}" type="parTrans" cxnId="{CE76A04D-1714-4B38-9D3A-6EA089E5DCFA}">
      <dgm:prSet/>
      <dgm:spPr/>
      <dgm:t>
        <a:bodyPr/>
        <a:lstStyle/>
        <a:p>
          <a:endParaRPr lang="en-US"/>
        </a:p>
      </dgm:t>
    </dgm:pt>
    <dgm:pt modelId="{E569EA8D-9C50-4D97-A119-B9B440768DBE}" type="sibTrans" cxnId="{CE76A04D-1714-4B38-9D3A-6EA089E5DCFA}">
      <dgm:prSet/>
      <dgm:spPr/>
      <dgm:t>
        <a:bodyPr/>
        <a:lstStyle/>
        <a:p>
          <a:endParaRPr lang="en-US"/>
        </a:p>
      </dgm:t>
    </dgm:pt>
    <dgm:pt modelId="{15774D1E-AF5B-49C9-AABD-36DB84221D9B}">
      <dgm:prSet custT="1"/>
      <dgm:spPr/>
      <dgm:t>
        <a:bodyPr/>
        <a:lstStyle/>
        <a:p>
          <a:pPr algn="l"/>
          <a:r>
            <a:rPr lang="en-US" sz="1000" b="1"/>
            <a:t> Step 5</a:t>
          </a:r>
        </a:p>
        <a:p>
          <a:pPr algn="l"/>
          <a:r>
            <a:rPr lang="en-US" sz="900" b="1" i="1"/>
            <a:t>Staff notifies all participating units of the Executive Board's decision</a:t>
          </a:r>
        </a:p>
        <a:p>
          <a:pPr algn="l"/>
          <a:r>
            <a:rPr lang="en-US" sz="800" b="0" i="0"/>
            <a:t>After Executive Board meeting, staff should provide the decision reached by the Executive Board to Business Managers of all participating units and carry out any directives necessary.</a:t>
          </a:r>
        </a:p>
      </dgm:t>
    </dgm:pt>
    <dgm:pt modelId="{CCF13C3C-D9D7-4AC6-8F35-01DE1FDEDF8F}" type="parTrans" cxnId="{1AB45E9E-BD55-4FEE-A3D1-BA94E5FB03E6}">
      <dgm:prSet/>
      <dgm:spPr/>
      <dgm:t>
        <a:bodyPr/>
        <a:lstStyle/>
        <a:p>
          <a:endParaRPr lang="en-US"/>
        </a:p>
      </dgm:t>
    </dgm:pt>
    <dgm:pt modelId="{1FD6FBD1-41C0-4591-A72A-E8C0B006507D}" type="sibTrans" cxnId="{1AB45E9E-BD55-4FEE-A3D1-BA94E5FB03E6}">
      <dgm:prSet/>
      <dgm:spPr/>
      <dgm:t>
        <a:bodyPr/>
        <a:lstStyle/>
        <a:p>
          <a:endParaRPr lang="en-US"/>
        </a:p>
      </dgm:t>
    </dgm:pt>
    <dgm:pt modelId="{BCE7A4A4-AB1D-48F4-BE45-C580E3B450D2}" type="pres">
      <dgm:prSet presAssocID="{5004A143-4738-4BA1-8B6F-7349AE0B5AC7}" presName="arrowDiagram" presStyleCnt="0">
        <dgm:presLayoutVars>
          <dgm:chMax val="5"/>
          <dgm:dir/>
          <dgm:resizeHandles val="exact"/>
        </dgm:presLayoutVars>
      </dgm:prSet>
      <dgm:spPr/>
      <dgm:t>
        <a:bodyPr/>
        <a:lstStyle/>
        <a:p>
          <a:endParaRPr lang="en-US"/>
        </a:p>
      </dgm:t>
    </dgm:pt>
    <dgm:pt modelId="{5302555F-6F94-44EC-914F-C86EB03FF670}" type="pres">
      <dgm:prSet presAssocID="{5004A143-4738-4BA1-8B6F-7349AE0B5AC7}" presName="arrow" presStyleLbl="bgShp" presStyleIdx="0" presStyleCnt="1"/>
      <dgm:spPr/>
    </dgm:pt>
    <dgm:pt modelId="{259BCB85-6BAB-47E8-8A63-4AD39763FD42}" type="pres">
      <dgm:prSet presAssocID="{5004A143-4738-4BA1-8B6F-7349AE0B5AC7}" presName="arrowDiagram5" presStyleCnt="0"/>
      <dgm:spPr/>
    </dgm:pt>
    <dgm:pt modelId="{5FFA26CE-8C74-485D-8D88-98F04BDC2A24}" type="pres">
      <dgm:prSet presAssocID="{A0317BDC-A8F1-4B15-B45A-0EBEC528014E}" presName="bullet5a" presStyleLbl="node1" presStyleIdx="0" presStyleCnt="5"/>
      <dgm:spPr/>
    </dgm:pt>
    <dgm:pt modelId="{E45B5BF7-11D2-4B40-8543-EEBED1D1B891}" type="pres">
      <dgm:prSet presAssocID="{A0317BDC-A8F1-4B15-B45A-0EBEC528014E}" presName="textBox5a" presStyleLbl="revTx" presStyleIdx="0" presStyleCnt="5" custScaleX="114000">
        <dgm:presLayoutVars>
          <dgm:bulletEnabled val="1"/>
        </dgm:presLayoutVars>
      </dgm:prSet>
      <dgm:spPr/>
      <dgm:t>
        <a:bodyPr/>
        <a:lstStyle/>
        <a:p>
          <a:endParaRPr lang="en-US"/>
        </a:p>
      </dgm:t>
    </dgm:pt>
    <dgm:pt modelId="{2BF29B4F-3E91-40F4-8367-96278CD17A24}" type="pres">
      <dgm:prSet presAssocID="{ED7B5BFC-D6EB-4C68-B604-A4717C2541AD}" presName="bullet5b" presStyleLbl="node1" presStyleIdx="1" presStyleCnt="5"/>
      <dgm:spPr/>
    </dgm:pt>
    <dgm:pt modelId="{35369429-D1B2-42F6-9F5A-AABC09328CE1}" type="pres">
      <dgm:prSet presAssocID="{ED7B5BFC-D6EB-4C68-B604-A4717C2541AD}" presName="textBox5b" presStyleLbl="revTx" presStyleIdx="1" presStyleCnt="5" custLinFactNeighborX="8328" custLinFactNeighborY="206">
        <dgm:presLayoutVars>
          <dgm:bulletEnabled val="1"/>
        </dgm:presLayoutVars>
      </dgm:prSet>
      <dgm:spPr/>
      <dgm:t>
        <a:bodyPr/>
        <a:lstStyle/>
        <a:p>
          <a:endParaRPr lang="en-US"/>
        </a:p>
      </dgm:t>
    </dgm:pt>
    <dgm:pt modelId="{53233A03-E721-47F9-AD25-6B7B6FAD73A5}" type="pres">
      <dgm:prSet presAssocID="{62A569D6-AFDE-4A83-AA38-FEDA8EC7A9B5}" presName="bullet5c" presStyleLbl="node1" presStyleIdx="2" presStyleCnt="5"/>
      <dgm:spPr/>
    </dgm:pt>
    <dgm:pt modelId="{A78FE79E-F326-4874-A8C8-40A720A21116}" type="pres">
      <dgm:prSet presAssocID="{62A569D6-AFDE-4A83-AA38-FEDA8EC7A9B5}" presName="textBox5c" presStyleLbl="revTx" presStyleIdx="2" presStyleCnt="5">
        <dgm:presLayoutVars>
          <dgm:bulletEnabled val="1"/>
        </dgm:presLayoutVars>
      </dgm:prSet>
      <dgm:spPr/>
      <dgm:t>
        <a:bodyPr/>
        <a:lstStyle/>
        <a:p>
          <a:endParaRPr lang="en-US"/>
        </a:p>
      </dgm:t>
    </dgm:pt>
    <dgm:pt modelId="{B9FD4B6F-FD49-43D0-BC76-D567D13A5F24}" type="pres">
      <dgm:prSet presAssocID="{AFB00686-CA53-45BE-BC66-F7A3437B9814}" presName="bullet5d" presStyleLbl="node1" presStyleIdx="3" presStyleCnt="5"/>
      <dgm:spPr/>
    </dgm:pt>
    <dgm:pt modelId="{BB64C1B7-D988-4A08-8A4C-C746563B72C9}" type="pres">
      <dgm:prSet presAssocID="{AFB00686-CA53-45BE-BC66-F7A3437B9814}" presName="textBox5d" presStyleLbl="revTx" presStyleIdx="3" presStyleCnt="5" custScaleX="114497">
        <dgm:presLayoutVars>
          <dgm:bulletEnabled val="1"/>
        </dgm:presLayoutVars>
      </dgm:prSet>
      <dgm:spPr/>
      <dgm:t>
        <a:bodyPr/>
        <a:lstStyle/>
        <a:p>
          <a:endParaRPr lang="en-US"/>
        </a:p>
      </dgm:t>
    </dgm:pt>
    <dgm:pt modelId="{AFC938B3-909C-468A-ADAA-A5AE49C012FD}" type="pres">
      <dgm:prSet presAssocID="{15774D1E-AF5B-49C9-AABD-36DB84221D9B}" presName="bullet5e" presStyleLbl="node1" presStyleIdx="4" presStyleCnt="5"/>
      <dgm:spPr/>
    </dgm:pt>
    <dgm:pt modelId="{DFB7DD64-E5BB-454F-8444-BF513A003509}" type="pres">
      <dgm:prSet presAssocID="{15774D1E-AF5B-49C9-AABD-36DB84221D9B}" presName="textBox5e" presStyleLbl="revTx" presStyleIdx="4" presStyleCnt="5">
        <dgm:presLayoutVars>
          <dgm:bulletEnabled val="1"/>
        </dgm:presLayoutVars>
      </dgm:prSet>
      <dgm:spPr/>
      <dgm:t>
        <a:bodyPr/>
        <a:lstStyle/>
        <a:p>
          <a:endParaRPr lang="en-US"/>
        </a:p>
      </dgm:t>
    </dgm:pt>
  </dgm:ptLst>
  <dgm:cxnLst>
    <dgm:cxn modelId="{CE76A04D-1714-4B38-9D3A-6EA089E5DCFA}" srcId="{5004A143-4738-4BA1-8B6F-7349AE0B5AC7}" destId="{AFB00686-CA53-45BE-BC66-F7A3437B9814}" srcOrd="3" destOrd="0" parTransId="{5B937BCE-C3B2-4F79-80E4-8CAF0D54742A}" sibTransId="{E569EA8D-9C50-4D97-A119-B9B440768DBE}"/>
    <dgm:cxn modelId="{C6AC1FB9-BFB1-4231-A292-DAA6EAEA7D84}" srcId="{5004A143-4738-4BA1-8B6F-7349AE0B5AC7}" destId="{62A569D6-AFDE-4A83-AA38-FEDA8EC7A9B5}" srcOrd="2" destOrd="0" parTransId="{46518F17-ED40-4E6D-8DD4-85A4DD659E65}" sibTransId="{21B5806D-72C2-4CEB-B5B8-014CC029164D}"/>
    <dgm:cxn modelId="{2AF86C50-AB1F-4BAE-8C2E-C21E5C596904}" type="presOf" srcId="{15774D1E-AF5B-49C9-AABD-36DB84221D9B}" destId="{DFB7DD64-E5BB-454F-8444-BF513A003509}" srcOrd="0" destOrd="0" presId="urn:microsoft.com/office/officeart/2005/8/layout/arrow2"/>
    <dgm:cxn modelId="{A700BB7D-CECD-427D-8049-B1FF0E7DC6B0}" srcId="{5004A143-4738-4BA1-8B6F-7349AE0B5AC7}" destId="{ED7B5BFC-D6EB-4C68-B604-A4717C2541AD}" srcOrd="1" destOrd="0" parTransId="{692BA187-BE99-49D1-A5C5-3EC60337C484}" sibTransId="{007D4839-BBA2-4287-BBB5-3AE3AE5210BE}"/>
    <dgm:cxn modelId="{1AB45E9E-BD55-4FEE-A3D1-BA94E5FB03E6}" srcId="{5004A143-4738-4BA1-8B6F-7349AE0B5AC7}" destId="{15774D1E-AF5B-49C9-AABD-36DB84221D9B}" srcOrd="4" destOrd="0" parTransId="{CCF13C3C-D9D7-4AC6-8F35-01DE1FDEDF8F}" sibTransId="{1FD6FBD1-41C0-4591-A72A-E8C0B006507D}"/>
    <dgm:cxn modelId="{64BFD384-A6E7-411C-8D64-154677161B75}" type="presOf" srcId="{5004A143-4738-4BA1-8B6F-7349AE0B5AC7}" destId="{BCE7A4A4-AB1D-48F4-BE45-C580E3B450D2}" srcOrd="0" destOrd="0" presId="urn:microsoft.com/office/officeart/2005/8/layout/arrow2"/>
    <dgm:cxn modelId="{2BE7D2A1-E8E2-41A3-A217-FB8E80A93234}" type="presOf" srcId="{ED7B5BFC-D6EB-4C68-B604-A4717C2541AD}" destId="{35369429-D1B2-42F6-9F5A-AABC09328CE1}" srcOrd="0" destOrd="0" presId="urn:microsoft.com/office/officeart/2005/8/layout/arrow2"/>
    <dgm:cxn modelId="{91D38256-9DEF-4D54-B3CC-E52F3B9DD05A}" type="presOf" srcId="{AFB00686-CA53-45BE-BC66-F7A3437B9814}" destId="{BB64C1B7-D988-4A08-8A4C-C746563B72C9}" srcOrd="0" destOrd="0" presId="urn:microsoft.com/office/officeart/2005/8/layout/arrow2"/>
    <dgm:cxn modelId="{5D90A7C3-C6E8-4D73-A60E-14A354D8481F}" srcId="{5004A143-4738-4BA1-8B6F-7349AE0B5AC7}" destId="{A0317BDC-A8F1-4B15-B45A-0EBEC528014E}" srcOrd="0" destOrd="0" parTransId="{362F2DDF-9736-4E58-A149-E18A37582E4F}" sibTransId="{DCAF9AAA-3429-47ED-8C44-CEB48D20D180}"/>
    <dgm:cxn modelId="{82DAFA15-CB98-48D3-8BD1-6A31FF0CEC64}" type="presOf" srcId="{A0317BDC-A8F1-4B15-B45A-0EBEC528014E}" destId="{E45B5BF7-11D2-4B40-8543-EEBED1D1B891}" srcOrd="0" destOrd="0" presId="urn:microsoft.com/office/officeart/2005/8/layout/arrow2"/>
    <dgm:cxn modelId="{5276830E-EE18-49C4-A8FF-B130E71F0FAE}" type="presOf" srcId="{62A569D6-AFDE-4A83-AA38-FEDA8EC7A9B5}" destId="{A78FE79E-F326-4874-A8C8-40A720A21116}" srcOrd="0" destOrd="0" presId="urn:microsoft.com/office/officeart/2005/8/layout/arrow2"/>
    <dgm:cxn modelId="{E7449BEA-B4E6-405D-BCB0-BBCE270C662A}" type="presParOf" srcId="{BCE7A4A4-AB1D-48F4-BE45-C580E3B450D2}" destId="{5302555F-6F94-44EC-914F-C86EB03FF670}" srcOrd="0" destOrd="0" presId="urn:microsoft.com/office/officeart/2005/8/layout/arrow2"/>
    <dgm:cxn modelId="{38E77C33-BB2C-4AA9-A218-F2EA81ABA711}" type="presParOf" srcId="{BCE7A4A4-AB1D-48F4-BE45-C580E3B450D2}" destId="{259BCB85-6BAB-47E8-8A63-4AD39763FD42}" srcOrd="1" destOrd="0" presId="urn:microsoft.com/office/officeart/2005/8/layout/arrow2"/>
    <dgm:cxn modelId="{E45A7C9D-EFDA-4C0B-BAD6-AE18E6BE66D2}" type="presParOf" srcId="{259BCB85-6BAB-47E8-8A63-4AD39763FD42}" destId="{5FFA26CE-8C74-485D-8D88-98F04BDC2A24}" srcOrd="0" destOrd="0" presId="urn:microsoft.com/office/officeart/2005/8/layout/arrow2"/>
    <dgm:cxn modelId="{BBCFB9ED-01A7-4C47-93A3-B35FA1487615}" type="presParOf" srcId="{259BCB85-6BAB-47E8-8A63-4AD39763FD42}" destId="{E45B5BF7-11D2-4B40-8543-EEBED1D1B891}" srcOrd="1" destOrd="0" presId="urn:microsoft.com/office/officeart/2005/8/layout/arrow2"/>
    <dgm:cxn modelId="{572CE0C0-517E-4EBC-B5DB-D2CC6AADAAEE}" type="presParOf" srcId="{259BCB85-6BAB-47E8-8A63-4AD39763FD42}" destId="{2BF29B4F-3E91-40F4-8367-96278CD17A24}" srcOrd="2" destOrd="0" presId="urn:microsoft.com/office/officeart/2005/8/layout/arrow2"/>
    <dgm:cxn modelId="{C7710D65-D6B9-42D4-B46E-E842BC325ECA}" type="presParOf" srcId="{259BCB85-6BAB-47E8-8A63-4AD39763FD42}" destId="{35369429-D1B2-42F6-9F5A-AABC09328CE1}" srcOrd="3" destOrd="0" presId="urn:microsoft.com/office/officeart/2005/8/layout/arrow2"/>
    <dgm:cxn modelId="{07446505-BCA2-4DC6-98C3-EC9A6CFA9CAA}" type="presParOf" srcId="{259BCB85-6BAB-47E8-8A63-4AD39763FD42}" destId="{53233A03-E721-47F9-AD25-6B7B6FAD73A5}" srcOrd="4" destOrd="0" presId="urn:microsoft.com/office/officeart/2005/8/layout/arrow2"/>
    <dgm:cxn modelId="{EF2B8D1F-0D56-471B-854D-DCC2C7714402}" type="presParOf" srcId="{259BCB85-6BAB-47E8-8A63-4AD39763FD42}" destId="{A78FE79E-F326-4874-A8C8-40A720A21116}" srcOrd="5" destOrd="0" presId="urn:microsoft.com/office/officeart/2005/8/layout/arrow2"/>
    <dgm:cxn modelId="{543AFDF7-3553-4DC3-B90C-8F0FD2927505}" type="presParOf" srcId="{259BCB85-6BAB-47E8-8A63-4AD39763FD42}" destId="{B9FD4B6F-FD49-43D0-BC76-D567D13A5F24}" srcOrd="6" destOrd="0" presId="urn:microsoft.com/office/officeart/2005/8/layout/arrow2"/>
    <dgm:cxn modelId="{6509D333-D2DA-48A4-B6AE-20652750C7C9}" type="presParOf" srcId="{259BCB85-6BAB-47E8-8A63-4AD39763FD42}" destId="{BB64C1B7-D988-4A08-8A4C-C746563B72C9}" srcOrd="7" destOrd="0" presId="urn:microsoft.com/office/officeart/2005/8/layout/arrow2"/>
    <dgm:cxn modelId="{D7F146F8-1245-4221-8D15-80979A943E0E}" type="presParOf" srcId="{259BCB85-6BAB-47E8-8A63-4AD39763FD42}" destId="{AFC938B3-909C-468A-ADAA-A5AE49C012FD}" srcOrd="8" destOrd="0" presId="urn:microsoft.com/office/officeart/2005/8/layout/arrow2"/>
    <dgm:cxn modelId="{6D7E909F-8462-4850-9CE0-8DDCC88A5C72}" type="presParOf" srcId="{259BCB85-6BAB-47E8-8A63-4AD39763FD42}" destId="{DFB7DD64-E5BB-454F-8444-BF513A003509}" srcOrd="9" destOrd="0" presId="urn:microsoft.com/office/officeart/2005/8/layout/arrow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302555F-6F94-44EC-914F-C86EB03FF670}">
      <dsp:nvSpPr>
        <dsp:cNvPr id="0" name=""/>
        <dsp:cNvSpPr/>
      </dsp:nvSpPr>
      <dsp:spPr>
        <a:xfrm>
          <a:off x="585216" y="0"/>
          <a:ext cx="5508664" cy="3442915"/>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FFA26CE-8C74-485D-8D88-98F04BDC2A24}">
      <dsp:nvSpPr>
        <dsp:cNvPr id="0" name=""/>
        <dsp:cNvSpPr/>
      </dsp:nvSpPr>
      <dsp:spPr>
        <a:xfrm>
          <a:off x="1127819" y="2560151"/>
          <a:ext cx="126699" cy="126699"/>
        </a:xfrm>
        <a:prstGeom prst="ellipse">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E45B5BF7-11D2-4B40-8543-EEBED1D1B891}">
      <dsp:nvSpPr>
        <dsp:cNvPr id="0" name=""/>
        <dsp:cNvSpPr/>
      </dsp:nvSpPr>
      <dsp:spPr>
        <a:xfrm>
          <a:off x="1140654" y="2623501"/>
          <a:ext cx="822663" cy="81941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7135" tIns="0" rIns="0" bIns="0" numCol="1" spcCol="1270" anchor="t" anchorCtr="0">
          <a:noAutofit/>
        </a:bodyPr>
        <a:lstStyle/>
        <a:p>
          <a:pPr lvl="0" algn="l" defTabSz="466725">
            <a:lnSpc>
              <a:spcPct val="90000"/>
            </a:lnSpc>
            <a:spcBef>
              <a:spcPct val="0"/>
            </a:spcBef>
            <a:spcAft>
              <a:spcPct val="35000"/>
            </a:spcAft>
          </a:pPr>
          <a:r>
            <a:rPr lang="en-US" sz="1050" b="1" kern="1200"/>
            <a:t>  Step 1 </a:t>
          </a:r>
        </a:p>
        <a:p>
          <a:pPr lvl="0" algn="l" defTabSz="466725">
            <a:lnSpc>
              <a:spcPct val="90000"/>
            </a:lnSpc>
            <a:spcBef>
              <a:spcPct val="0"/>
            </a:spcBef>
            <a:spcAft>
              <a:spcPct val="35000"/>
            </a:spcAft>
          </a:pPr>
          <a:r>
            <a:rPr lang="en-US" sz="900" b="1" i="1" kern="1200"/>
            <a:t>Item requiring Board approval is raised or identified</a:t>
          </a:r>
        </a:p>
        <a:p>
          <a:pPr lvl="0" algn="l" defTabSz="466725">
            <a:lnSpc>
              <a:spcPct val="90000"/>
            </a:lnSpc>
            <a:spcBef>
              <a:spcPct val="0"/>
            </a:spcBef>
            <a:spcAft>
              <a:spcPct val="35000"/>
            </a:spcAft>
          </a:pPr>
          <a:r>
            <a:rPr lang="en-US" sz="800" b="0" kern="1200"/>
            <a:t>Item or issue requiring Executive Board approval and/or review is raised or identified (i.e. dispute made by a participating unit, proposed change in gas rate for next fiscal year, etc.)</a:t>
          </a:r>
        </a:p>
      </dsp:txBody>
      <dsp:txXfrm>
        <a:off x="1140654" y="2623501"/>
        <a:ext cx="822663" cy="819413"/>
      </dsp:txXfrm>
    </dsp:sp>
    <dsp:sp modelId="{2BF29B4F-3E91-40F4-8367-96278CD17A24}">
      <dsp:nvSpPr>
        <dsp:cNvPr id="0" name=""/>
        <dsp:cNvSpPr/>
      </dsp:nvSpPr>
      <dsp:spPr>
        <a:xfrm>
          <a:off x="1813648" y="1901177"/>
          <a:ext cx="198311" cy="198311"/>
        </a:xfrm>
        <a:prstGeom prst="ellipse">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35369429-D1B2-42F6-9F5A-AABC09328CE1}">
      <dsp:nvSpPr>
        <dsp:cNvPr id="0" name=""/>
        <dsp:cNvSpPr/>
      </dsp:nvSpPr>
      <dsp:spPr>
        <a:xfrm>
          <a:off x="1988958" y="2000333"/>
          <a:ext cx="914438" cy="144258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05081" tIns="0" rIns="0" bIns="0" numCol="1" spcCol="1270" anchor="t" anchorCtr="0">
          <a:noAutofit/>
        </a:bodyPr>
        <a:lstStyle/>
        <a:p>
          <a:pPr lvl="0" algn="l" defTabSz="466725">
            <a:lnSpc>
              <a:spcPct val="90000"/>
            </a:lnSpc>
            <a:spcBef>
              <a:spcPct val="0"/>
            </a:spcBef>
            <a:spcAft>
              <a:spcPct val="35000"/>
            </a:spcAft>
          </a:pPr>
          <a:r>
            <a:rPr lang="en-US" sz="1050" b="1" kern="1200"/>
            <a:t>  Step 2</a:t>
          </a:r>
        </a:p>
        <a:p>
          <a:pPr lvl="0" algn="l" defTabSz="466725">
            <a:lnSpc>
              <a:spcPct val="90000"/>
            </a:lnSpc>
            <a:spcBef>
              <a:spcPct val="0"/>
            </a:spcBef>
            <a:spcAft>
              <a:spcPct val="35000"/>
            </a:spcAft>
          </a:pPr>
          <a:r>
            <a:rPr lang="en-US" sz="900" b="1" i="1" kern="1200"/>
            <a:t>Staff prepares item for Committee and Board Consideration</a:t>
          </a:r>
        </a:p>
        <a:p>
          <a:pPr lvl="0" algn="l" defTabSz="466725">
            <a:lnSpc>
              <a:spcPct val="90000"/>
            </a:lnSpc>
            <a:spcBef>
              <a:spcPct val="0"/>
            </a:spcBef>
            <a:spcAft>
              <a:spcPct val="35000"/>
            </a:spcAft>
          </a:pPr>
          <a:r>
            <a:rPr lang="en-US" sz="800" b="0" kern="1200"/>
            <a:t>Staff from FP&amp;M work with other departments with jurisdiction over the issue to prepare item for consideration by the Advisory Committee and Executive Board (i.e. utility budgets prepared and analyzed, background information is gathered on disputes, grant applications reviewed for qualification, etc.) </a:t>
          </a:r>
        </a:p>
      </dsp:txBody>
      <dsp:txXfrm>
        <a:off x="1988958" y="2000333"/>
        <a:ext cx="914438" cy="1442581"/>
      </dsp:txXfrm>
    </dsp:sp>
    <dsp:sp modelId="{53233A03-E721-47F9-AD25-6B7B6FAD73A5}">
      <dsp:nvSpPr>
        <dsp:cNvPr id="0" name=""/>
        <dsp:cNvSpPr/>
      </dsp:nvSpPr>
      <dsp:spPr>
        <a:xfrm>
          <a:off x="2695034" y="1375788"/>
          <a:ext cx="264415" cy="264415"/>
        </a:xfrm>
        <a:prstGeom prst="ellipse">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A78FE79E-F326-4874-A8C8-40A720A21116}">
      <dsp:nvSpPr>
        <dsp:cNvPr id="0" name=""/>
        <dsp:cNvSpPr/>
      </dsp:nvSpPr>
      <dsp:spPr>
        <a:xfrm>
          <a:off x="2827242" y="1507996"/>
          <a:ext cx="1063172" cy="193491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40108" tIns="0" rIns="0" bIns="0" numCol="1" spcCol="1270" anchor="t" anchorCtr="0">
          <a:noAutofit/>
        </a:bodyPr>
        <a:lstStyle/>
        <a:p>
          <a:pPr lvl="0" algn="l" defTabSz="444500">
            <a:lnSpc>
              <a:spcPct val="90000"/>
            </a:lnSpc>
            <a:spcBef>
              <a:spcPct val="0"/>
            </a:spcBef>
            <a:spcAft>
              <a:spcPct val="35000"/>
            </a:spcAft>
          </a:pPr>
          <a:r>
            <a:rPr lang="en-US" sz="1000" b="1" kern="1200"/>
            <a:t>  Step 3</a:t>
          </a:r>
        </a:p>
        <a:p>
          <a:pPr lvl="0" algn="l" defTabSz="444500">
            <a:lnSpc>
              <a:spcPct val="90000"/>
            </a:lnSpc>
            <a:spcBef>
              <a:spcPct val="0"/>
            </a:spcBef>
            <a:spcAft>
              <a:spcPct val="35000"/>
            </a:spcAft>
          </a:pPr>
          <a:r>
            <a:rPr lang="en-US" sz="900" b="1" i="1" kern="1200"/>
            <a:t>Item Considered by Advisory Committee</a:t>
          </a:r>
        </a:p>
        <a:p>
          <a:pPr lvl="0" algn="l" defTabSz="444500">
            <a:lnSpc>
              <a:spcPct val="90000"/>
            </a:lnSpc>
            <a:spcBef>
              <a:spcPct val="0"/>
            </a:spcBef>
            <a:spcAft>
              <a:spcPct val="35000"/>
            </a:spcAft>
          </a:pPr>
          <a:r>
            <a:rPr lang="en-US" sz="800" b="0" i="0" kern="1200"/>
            <a:t>Utility Advisory Committee reviews item or issue at next regular meeting (or special meeting if necessary); deliberates, and either votes to submit a recommendation to the Utilities Executive Board, or if necessary, the Committee can decide to table the item so that additional information can be gathered for future consideration.</a:t>
          </a:r>
          <a:endParaRPr lang="en-US" sz="600" b="0" i="0" kern="1200"/>
        </a:p>
      </dsp:txBody>
      <dsp:txXfrm>
        <a:off x="2827242" y="1507996"/>
        <a:ext cx="1063172" cy="1934918"/>
      </dsp:txXfrm>
    </dsp:sp>
    <dsp:sp modelId="{B9FD4B6F-FD49-43D0-BC76-D567D13A5F24}">
      <dsp:nvSpPr>
        <dsp:cNvPr id="0" name=""/>
        <dsp:cNvSpPr/>
      </dsp:nvSpPr>
      <dsp:spPr>
        <a:xfrm>
          <a:off x="3719645" y="965393"/>
          <a:ext cx="341537" cy="341537"/>
        </a:xfrm>
        <a:prstGeom prst="ellipse">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BB64C1B7-D988-4A08-8A4C-C746563B72C9}">
      <dsp:nvSpPr>
        <dsp:cNvPr id="0" name=""/>
        <dsp:cNvSpPr/>
      </dsp:nvSpPr>
      <dsp:spPr>
        <a:xfrm>
          <a:off x="3810555" y="1136161"/>
          <a:ext cx="1261451" cy="23067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80973" tIns="0" rIns="0" bIns="0" numCol="1" spcCol="1270" anchor="t" anchorCtr="0">
          <a:noAutofit/>
        </a:bodyPr>
        <a:lstStyle/>
        <a:p>
          <a:pPr lvl="0" algn="l" defTabSz="444500">
            <a:lnSpc>
              <a:spcPct val="90000"/>
            </a:lnSpc>
            <a:spcBef>
              <a:spcPct val="0"/>
            </a:spcBef>
            <a:spcAft>
              <a:spcPct val="35000"/>
            </a:spcAft>
          </a:pPr>
          <a:r>
            <a:rPr lang="en-US" sz="1000" b="1" kern="1200"/>
            <a:t>    Step 4</a:t>
          </a:r>
        </a:p>
        <a:p>
          <a:pPr lvl="0" algn="l" defTabSz="444500">
            <a:lnSpc>
              <a:spcPct val="90000"/>
            </a:lnSpc>
            <a:spcBef>
              <a:spcPct val="0"/>
            </a:spcBef>
            <a:spcAft>
              <a:spcPct val="35000"/>
            </a:spcAft>
          </a:pPr>
          <a:r>
            <a:rPr lang="en-US" sz="900" b="1" i="1" kern="1200"/>
            <a:t>Item and Advisory Committee’s Recommendations Considered by Executive Board</a:t>
          </a:r>
        </a:p>
        <a:p>
          <a:pPr lvl="0" algn="l" defTabSz="444500">
            <a:lnSpc>
              <a:spcPct val="90000"/>
            </a:lnSpc>
            <a:spcBef>
              <a:spcPct val="0"/>
            </a:spcBef>
            <a:spcAft>
              <a:spcPct val="35000"/>
            </a:spcAft>
          </a:pPr>
          <a:r>
            <a:rPr lang="en-US" sz="800" b="0" kern="1200"/>
            <a:t>Utility Executive Board reviews item or issue at next regular meeting (or special meeting if necessary); deliberates, and either votes to accept or reject the recommendation made by the Advisory Committee, or table the item so more information can be gathered by staff if necessary. Voting can be done in person or by proxy.  </a:t>
          </a:r>
          <a:endParaRPr lang="en-US" sz="800" kern="1200"/>
        </a:p>
      </dsp:txBody>
      <dsp:txXfrm>
        <a:off x="3810555" y="1136161"/>
        <a:ext cx="1261451" cy="2306753"/>
      </dsp:txXfrm>
    </dsp:sp>
    <dsp:sp modelId="{AFC938B3-909C-468A-ADAA-A5AE49C012FD}">
      <dsp:nvSpPr>
        <dsp:cNvPr id="0" name=""/>
        <dsp:cNvSpPr/>
      </dsp:nvSpPr>
      <dsp:spPr>
        <a:xfrm>
          <a:off x="4774554" y="691337"/>
          <a:ext cx="435184" cy="435184"/>
        </a:xfrm>
        <a:prstGeom prst="ellipse">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sp>
    <dsp:sp modelId="{DFB7DD64-E5BB-454F-8444-BF513A003509}">
      <dsp:nvSpPr>
        <dsp:cNvPr id="0" name=""/>
        <dsp:cNvSpPr/>
      </dsp:nvSpPr>
      <dsp:spPr>
        <a:xfrm>
          <a:off x="4992147" y="908929"/>
          <a:ext cx="1101732" cy="25339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30595" tIns="0" rIns="0" bIns="0" numCol="1" spcCol="1270" anchor="t" anchorCtr="0">
          <a:noAutofit/>
        </a:bodyPr>
        <a:lstStyle/>
        <a:p>
          <a:pPr lvl="0" algn="l" defTabSz="444500">
            <a:lnSpc>
              <a:spcPct val="90000"/>
            </a:lnSpc>
            <a:spcBef>
              <a:spcPct val="0"/>
            </a:spcBef>
            <a:spcAft>
              <a:spcPct val="35000"/>
            </a:spcAft>
          </a:pPr>
          <a:r>
            <a:rPr lang="en-US" sz="1000" b="1" kern="1200"/>
            <a:t> Step 5</a:t>
          </a:r>
        </a:p>
        <a:p>
          <a:pPr lvl="0" algn="l" defTabSz="444500">
            <a:lnSpc>
              <a:spcPct val="90000"/>
            </a:lnSpc>
            <a:spcBef>
              <a:spcPct val="0"/>
            </a:spcBef>
            <a:spcAft>
              <a:spcPct val="35000"/>
            </a:spcAft>
          </a:pPr>
          <a:r>
            <a:rPr lang="en-US" sz="900" b="1" i="1" kern="1200"/>
            <a:t>Staff notifies all participating units of the Executive Board's decision</a:t>
          </a:r>
        </a:p>
        <a:p>
          <a:pPr lvl="0" algn="l" defTabSz="444500">
            <a:lnSpc>
              <a:spcPct val="90000"/>
            </a:lnSpc>
            <a:spcBef>
              <a:spcPct val="0"/>
            </a:spcBef>
            <a:spcAft>
              <a:spcPct val="35000"/>
            </a:spcAft>
          </a:pPr>
          <a:r>
            <a:rPr lang="en-US" sz="800" b="0" i="0" kern="1200"/>
            <a:t>After Executive Board meeting, staff should provide the decision reached by the Executive Board to Business Managers of all participating units and carry out any directives necessary.</a:t>
          </a:r>
        </a:p>
      </dsp:txBody>
      <dsp:txXfrm>
        <a:off x="4992147" y="908929"/>
        <a:ext cx="1101732" cy="2533985"/>
      </dsp:txXfrm>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Wayne State">
      <a:dk1>
        <a:sysClr val="windowText" lastClr="000000"/>
      </a:dk1>
      <a:lt1>
        <a:sysClr val="window" lastClr="FFFFFF"/>
      </a:lt1>
      <a:dk2>
        <a:srgbClr val="266659"/>
      </a:dk2>
      <a:lt2>
        <a:srgbClr val="EEECE1"/>
      </a:lt2>
      <a:accent1>
        <a:srgbClr val="266659"/>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WSU">
      <a:majorFont>
        <a:latin typeface="ITC Stone Sans"/>
        <a:ea typeface=""/>
        <a:cs typeface=""/>
      </a:majorFont>
      <a:minorFont>
        <a:latin typeface="ITC Stone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37FDF3-2E1A-4CD5-879D-2822D12FF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5021</Words>
  <Characters>27767</Characters>
  <Application>Microsoft Office Word</Application>
  <DocSecurity>0</DocSecurity>
  <Lines>1322</Lines>
  <Paragraphs>910</Paragraphs>
  <ScaleCrop>false</ScaleCrop>
  <HeadingPairs>
    <vt:vector size="2" baseType="variant">
      <vt:variant>
        <vt:lpstr>Title</vt:lpstr>
      </vt:variant>
      <vt:variant>
        <vt:i4>1</vt:i4>
      </vt:variant>
    </vt:vector>
  </HeadingPairs>
  <TitlesOfParts>
    <vt:vector size="1" baseType="lpstr">
      <vt:lpstr/>
    </vt:vector>
  </TitlesOfParts>
  <Company>Huron Consulting Group</Company>
  <LinksUpToDate>false</LinksUpToDate>
  <CharactersWithSpaces>31878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Billing</dc:creator>
  <cp:lastModifiedBy>Andrew Billing</cp:lastModifiedBy>
  <cp:revision>2</cp:revision>
  <cp:lastPrinted>2012-01-26T19:46:00Z</cp:lastPrinted>
  <dcterms:created xsi:type="dcterms:W3CDTF">2012-02-01T18:34:00Z</dcterms:created>
  <dcterms:modified xsi:type="dcterms:W3CDTF">2012-02-01T18:34:00Z</dcterms:modified>
</cp:coreProperties>
</file>